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0"/>
      <w:r w:rsidRPr="00307126">
        <w:rPr>
          <w:sz w:val="22"/>
          <w:szCs w:val="22"/>
        </w:rPr>
        <w:t xml:space="preserve">právne predpisy SR: </w:t>
      </w:r>
      <w:commentRangeEnd w:id="0"/>
      <w:r w:rsidR="00972C9F" w:rsidRPr="00773D77">
        <w:rPr>
          <w:rStyle w:val="Odkaznakomentr"/>
          <w:sz w:val="22"/>
        </w:rPr>
        <w:commentReference w:id="0"/>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0032F87F"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9B44DA">
        <w:rPr>
          <w:sz w:val="22"/>
          <w:szCs w:val="22"/>
          <w:lang w:val="sk-SK"/>
        </w:rPr>
        <w:t>,</w:t>
      </w:r>
    </w:p>
    <w:p w14:paraId="43544F8E" w14:textId="3E73BFC2"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w:t>
      </w:r>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r w:rsidR="009B44DA">
        <w:rPr>
          <w:sz w:val="22"/>
          <w:lang w:val="sk-SK"/>
        </w:rPr>
        <w:t>,</w:t>
      </w:r>
    </w:p>
    <w:p w14:paraId="31FF8A8F" w14:textId="799041FA"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r w:rsidR="009B44DA">
        <w:rPr>
          <w:sz w:val="22"/>
          <w:szCs w:val="22"/>
          <w:lang w:val="sk-SK"/>
        </w:rPr>
        <w:t> </w:t>
      </w:r>
      <w:r w:rsidRPr="00307126">
        <w:rPr>
          <w:sz w:val="22"/>
          <w:szCs w:val="22"/>
          <w:lang w:val="sk-SK"/>
        </w:rPr>
        <w:t>účtovníctve</w:t>
      </w:r>
      <w:r w:rsidR="009B44DA">
        <w:rPr>
          <w:sz w:val="22"/>
          <w:szCs w:val="22"/>
          <w:lang w:val="sk-SK"/>
        </w:rPr>
        <w:t>,</w:t>
      </w:r>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1"/>
      <w:r w:rsidRPr="00307126">
        <w:rPr>
          <w:rFonts w:ascii="Times New Roman" w:hAnsi="Times New Roman"/>
        </w:rPr>
        <w:t xml:space="preserve">z rozhodnutia Poskytovateľa, ktorým bola schválená žiadosť o NFP </w:t>
      </w:r>
      <w:commentRangeEnd w:id="1"/>
      <w:r w:rsidR="008138ED" w:rsidRPr="00773D77">
        <w:rPr>
          <w:rStyle w:val="Odkaznakomentr"/>
          <w:rFonts w:ascii="Times New Roman" w:hAnsi="Times New Roman"/>
          <w:sz w:val="22"/>
          <w:lang w:val="x-none"/>
        </w:rPr>
        <w:commentReference w:id="1"/>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77150E13"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297521">
        <w:rPr>
          <w:rFonts w:ascii="Times New Roman" w:hAnsi="Times New Roman"/>
        </w:rPr>
        <w:t> Ministerstvo investícií, regionálneho rozvoja a informatizácie Slovenskej republiky</w:t>
      </w:r>
      <w:r w:rsidRPr="00307126">
        <w:rPr>
          <w:rFonts w:ascii="Times New Roman" w:hAnsi="Times New Roman"/>
        </w:rPr>
        <w:t>, ktor</w:t>
      </w:r>
      <w:r w:rsidR="000B4B31">
        <w:rPr>
          <w:rFonts w:ascii="Times New Roman" w:hAnsi="Times New Roman"/>
        </w:rPr>
        <w:t>é</w:t>
      </w:r>
      <w:r w:rsidRPr="00307126">
        <w:rPr>
          <w:rFonts w:ascii="Times New Roman" w:hAnsi="Times New Roman"/>
        </w:rPr>
        <w:t xml:space="preserve"> je ústredným orgánom štátnej správy určený</w:t>
      </w:r>
      <w:r w:rsidR="000B4B31">
        <w:rPr>
          <w:rFonts w:ascii="Times New Roman" w:hAnsi="Times New Roman"/>
        </w:rPr>
        <w:t>m</w:t>
      </w:r>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w:t>
      </w:r>
      <w:r w:rsidR="000B4B31">
        <w:rPr>
          <w:rFonts w:ascii="Times New Roman" w:hAnsi="Times New Roman"/>
        </w:rPr>
        <w:t>é</w:t>
      </w:r>
      <w:r w:rsidRPr="00307126">
        <w:rPr>
          <w:rFonts w:ascii="Times New Roman" w:hAnsi="Times New Roman"/>
        </w:rPr>
        <w:t xml:space="preserve">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w:t>
      </w:r>
      <w:r w:rsidRPr="00307126">
        <w:rPr>
          <w:rFonts w:ascii="Times New Roman" w:hAnsi="Times New Roman"/>
        </w:rPr>
        <w:lastRenderedPageBreak/>
        <w:t>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2"/>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2"/>
      <w:r w:rsidRPr="00F0368A">
        <w:rPr>
          <w:rStyle w:val="Odkaznakomentr"/>
          <w:rFonts w:ascii="Times New Roman" w:hAnsi="Times New Roman"/>
          <w:sz w:val="22"/>
          <w:lang w:val="x-none"/>
        </w:rPr>
        <w:commentReference w:id="2"/>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3"/>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3"/>
      <w:r w:rsidRPr="00F0368A">
        <w:rPr>
          <w:rStyle w:val="Odkaznakomentr"/>
          <w:rFonts w:ascii="Times New Roman" w:hAnsi="Times New Roman"/>
          <w:sz w:val="22"/>
          <w:lang w:val="x-none"/>
        </w:rPr>
        <w:commentReference w:id="3"/>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E78E122" w14:textId="77777777" w:rsidR="00A50792" w:rsidRDefault="00C53921" w:rsidP="00700267">
      <w:pPr>
        <w:tabs>
          <w:tab w:val="num" w:pos="900"/>
        </w:tabs>
        <w:spacing w:before="120" w:after="0" w:line="264" w:lineRule="auto"/>
        <w:ind w:left="539"/>
        <w:jc w:val="both"/>
        <w:rPr>
          <w:ins w:id="4" w:author="Hudec, Branislav" w:date="2021-04-13T12:04:00Z"/>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reddavkovej platby uhradenej zo strany Prijímateľa Dodávateľovi a ktorá bola zo strany Poskytovateľa uhradená Prijímateľovi z prostriedkov EŠIF a štátneho rozpočtu na spolufinancovanie v príslušnom pomere;</w:t>
      </w:r>
    </w:p>
    <w:p w14:paraId="2D892E48" w14:textId="302AE9A8" w:rsidR="00D60452" w:rsidRPr="00307126" w:rsidRDefault="00A50792" w:rsidP="00700267">
      <w:pPr>
        <w:tabs>
          <w:tab w:val="num" w:pos="900"/>
        </w:tabs>
        <w:spacing w:before="120" w:after="0" w:line="264" w:lineRule="auto"/>
        <w:ind w:left="539"/>
        <w:jc w:val="both"/>
        <w:rPr>
          <w:rFonts w:ascii="Times New Roman" w:hAnsi="Times New Roman"/>
        </w:rPr>
      </w:pPr>
      <w:ins w:id="5" w:author="Hudec, Branislav" w:date="2021-04-13T12:05:00Z">
        <w:r>
          <w:rPr>
            <w:rFonts w:ascii="Times New Roman" w:hAnsi="Times New Roman"/>
            <w:b/>
            <w:bCs/>
          </w:rPr>
          <w:t xml:space="preserve">EKS </w:t>
        </w:r>
        <w:r w:rsidRPr="00A50792">
          <w:rPr>
            <w:rFonts w:ascii="Times New Roman" w:hAnsi="Times New Roman"/>
            <w:b/>
            <w:bCs/>
            <w:rPrChange w:id="6" w:author="Hudec, Branislav" w:date="2021-04-13T12:05:00Z">
              <w:rPr>
                <w:rFonts w:ascii="Times New Roman" w:hAnsi="Times New Roman"/>
                <w:bCs/>
              </w:rPr>
            </w:rPrChange>
          </w:rPr>
          <w:t xml:space="preserve">- </w:t>
        </w:r>
        <w:r w:rsidRPr="00A50792">
          <w:rPr>
            <w:rFonts w:ascii="Times New Roman" w:hAnsi="Times New Roman"/>
            <w:bCs/>
          </w:rPr>
          <w:t>elektron</w:t>
        </w:r>
        <w:r>
          <w:rPr>
            <w:rFonts w:ascii="Times New Roman" w:hAnsi="Times New Roman"/>
            <w:bCs/>
          </w:rPr>
          <w:t>ický kontraktačný systém</w:t>
        </w:r>
      </w:ins>
      <w:ins w:id="7" w:author="Hudec, Branislav" w:date="2021-04-13T12:06:00Z">
        <w:r>
          <w:rPr>
            <w:rFonts w:ascii="Times New Roman" w:hAnsi="Times New Roman"/>
            <w:bCs/>
          </w:rPr>
          <w:t>, ktorý sa využíva na podlimitné postupy zadávania zákaziek s využitím elektronického trhoviska</w:t>
        </w:r>
      </w:ins>
      <w:del w:id="8" w:author="Hudec, Branislav" w:date="2021-04-13T12:04:00Z">
        <w:r w:rsidR="00D60452" w:rsidRPr="00307126" w:rsidDel="00A50792">
          <w:rPr>
            <w:rFonts w:ascii="Times New Roman" w:hAnsi="Times New Roman"/>
          </w:rPr>
          <w:delText xml:space="preserve">. </w:delText>
        </w:r>
      </w:del>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9"/>
      <w:commentRangeEnd w:id="9"/>
      <w:r w:rsidRPr="001E3C5A">
        <w:rPr>
          <w:rStyle w:val="Odkaznakomentr"/>
          <w:rFonts w:ascii="Times New Roman" w:hAnsi="Times New Roman"/>
          <w:b/>
          <w:sz w:val="22"/>
          <w:lang w:val="x-none"/>
        </w:rPr>
        <w:commentReference w:id="9"/>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lastRenderedPageBreak/>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iného orgánu, ktoré by mohlo mať vplyv na výšku uplatnenej finančnej opravy, resp. konanie bolo ukončené a finančná 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commentRangeStart w:id="10"/>
      <w:r w:rsidRPr="00307126">
        <w:rPr>
          <w:rFonts w:ascii="Times New Roman" w:hAnsi="Times New Roman"/>
          <w:b/>
        </w:rPr>
        <w:t>Financujúca banka</w:t>
      </w:r>
      <w:r w:rsidRPr="00307126">
        <w:rPr>
          <w:rFonts w:ascii="Times New Roman" w:hAnsi="Times New Roman"/>
        </w:rPr>
        <w:t xml:space="preserve"> </w:t>
      </w:r>
      <w:commentRangeEnd w:id="10"/>
      <w:r w:rsidRPr="00307126">
        <w:rPr>
          <w:rStyle w:val="Odkaznakomentr"/>
          <w:rFonts w:ascii="Times New Roman" w:eastAsia="Times New Roman" w:hAnsi="Times New Roman"/>
          <w:sz w:val="22"/>
          <w:szCs w:val="22"/>
          <w:lang w:val="x-none" w:eastAsia="x-none"/>
        </w:rPr>
        <w:commentReference w:id="10"/>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5D10B3" w:rsidRDefault="00901527" w:rsidP="00773D77">
      <w:pPr>
        <w:spacing w:before="120" w:after="0" w:line="264" w:lineRule="auto"/>
        <w:ind w:left="540"/>
        <w:jc w:val="both"/>
        <w:rPr>
          <w:rFonts w:ascii="Times New Roman" w:hAnsi="Times New Roman"/>
        </w:rPr>
      </w:pPr>
      <w:commentRangeStart w:id="11"/>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11"/>
      <w:r w:rsidRPr="009A0837">
        <w:rPr>
          <w:rStyle w:val="Odkaznakomentr"/>
          <w:rFonts w:ascii="Times New Roman" w:hAnsi="Times New Roman"/>
          <w:sz w:val="22"/>
          <w:lang w:val="x-none"/>
        </w:rPr>
        <w:commentReference w:id="11"/>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525F48DB" w:rsidR="00901527" w:rsidRPr="00307126" w:rsidRDefault="00901527" w:rsidP="00901527">
      <w:pPr>
        <w:ind w:left="540"/>
        <w:jc w:val="both"/>
        <w:rPr>
          <w:rFonts w:ascii="Times New Roman" w:hAnsi="Times New Roman"/>
        </w:rPr>
      </w:pPr>
      <w:commentRangeStart w:id="12"/>
      <w:commentRangeStart w:id="13"/>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lastRenderedPageBreak/>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commentRangeEnd w:id="12"/>
      <w:r w:rsidR="00C15C8E">
        <w:rPr>
          <w:rStyle w:val="Odkaznakomentr"/>
          <w:rFonts w:ascii="Times New Roman" w:eastAsia="Times New Roman" w:hAnsi="Times New Roman"/>
          <w:lang w:val="x-none" w:eastAsia="x-none"/>
        </w:rPr>
        <w:commentReference w:id="12"/>
      </w:r>
    </w:p>
    <w:commentRangeEnd w:id="13"/>
    <w:p w14:paraId="2ED86E3A" w14:textId="26EE6302" w:rsidR="009809B8" w:rsidRPr="00307126" w:rsidRDefault="00901527" w:rsidP="00744B99">
      <w:pPr>
        <w:spacing w:before="120" w:after="120"/>
        <w:ind w:left="540"/>
        <w:jc w:val="both"/>
        <w:rPr>
          <w:rFonts w:ascii="Times New Roman" w:hAnsi="Times New Roman"/>
          <w:b/>
        </w:rPr>
      </w:pPr>
      <w:r w:rsidRPr="00307126">
        <w:rPr>
          <w:rStyle w:val="Odkaznakomentr"/>
          <w:rFonts w:ascii="Times New Roman" w:eastAsia="Times New Roman" w:hAnsi="Times New Roman"/>
          <w:sz w:val="22"/>
          <w:szCs w:val="22"/>
          <w:lang w:val="x-none" w:eastAsia="x-none"/>
        </w:rPr>
        <w:commentReference w:id="13"/>
      </w:r>
      <w:r w:rsidR="009809B8" w:rsidRPr="00307126">
        <w:rPr>
          <w:rFonts w:ascii="Times New Roman" w:hAnsi="Times New Roman"/>
          <w:b/>
        </w:rPr>
        <w:t>Iniciatíva na podporu zamestnanosti mladých ľudí</w:t>
      </w:r>
      <w:r w:rsidR="0034799D">
        <w:rPr>
          <w:rFonts w:ascii="Times New Roman" w:hAnsi="Times New Roman"/>
          <w:b/>
        </w:rPr>
        <w:t xml:space="preserve"> </w:t>
      </w:r>
      <w:r w:rsidR="0034799D" w:rsidRPr="0034799D">
        <w:rPr>
          <w:rFonts w:ascii="Times New Roman" w:hAnsi="Times New Roman"/>
        </w:rPr>
        <w:t>alebo</w:t>
      </w:r>
      <w:r w:rsidR="0034799D">
        <w:rPr>
          <w:rFonts w:ascii="Times New Roman" w:hAnsi="Times New Roman"/>
          <w:b/>
        </w:rPr>
        <w:t xml:space="preserve"> IZM</w:t>
      </w:r>
      <w:r w:rsidR="009809B8" w:rsidRPr="00307126">
        <w:rPr>
          <w:rFonts w:ascii="Times New Roman" w:hAnsi="Times New Roman"/>
          <w:b/>
        </w:rPr>
        <w:t xml:space="preserve"> - </w:t>
      </w:r>
      <w:r w:rsidR="009809B8"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51497770" w:rsidR="002F22D1" w:rsidRDefault="002F22D1" w:rsidP="00901527">
      <w:pPr>
        <w:ind w:left="540"/>
        <w:jc w:val="both"/>
        <w:rPr>
          <w:ins w:id="14" w:author="Hudec, Branislav" w:date="2021-04-13T11:49:00Z"/>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225B4">
        <w:rPr>
          <w:rFonts w:ascii="Times New Roman" w:eastAsia="SimSun" w:hAnsi="Times New Roman"/>
          <w:bCs/>
          <w:rPrChange w:id="15" w:author="Hudec, Branislav" w:date="2021-04-13T11:50:00Z">
            <w:rPr>
              <w:rFonts w:ascii="Times New Roman" w:eastAsia="SimSun" w:hAnsi="Times New Roman"/>
              <w:b/>
              <w:bCs/>
            </w:rPr>
          </w:rPrChange>
        </w:rPr>
        <w:t>;</w:t>
      </w:r>
      <w:r w:rsidRPr="00A225B4">
        <w:rPr>
          <w:rFonts w:ascii="Times New Roman" w:eastAsia="SimSun" w:hAnsi="Times New Roman"/>
          <w:bCs/>
          <w:rPrChange w:id="16" w:author="Hudec, Branislav" w:date="2021-04-13T11:50:00Z">
            <w:rPr>
              <w:rFonts w:ascii="Times New Roman" w:eastAsia="SimSun" w:hAnsi="Times New Roman"/>
              <w:b/>
              <w:bCs/>
            </w:rPr>
          </w:rPrChange>
        </w:rPr>
        <w:t xml:space="preserve"> </w:t>
      </w:r>
    </w:p>
    <w:p w14:paraId="0A77DF2E" w14:textId="7ACB6995" w:rsidR="00A225B4" w:rsidRPr="00A225B4" w:rsidRDefault="00A225B4" w:rsidP="00901527">
      <w:pPr>
        <w:ind w:left="540"/>
        <w:jc w:val="both"/>
        <w:rPr>
          <w:rFonts w:ascii="Times New Roman" w:eastAsia="SimSun" w:hAnsi="Times New Roman"/>
          <w:bCs/>
          <w:rPrChange w:id="17" w:author="Hudec, Branislav" w:date="2021-04-13T11:49:00Z">
            <w:rPr>
              <w:rFonts w:ascii="Times New Roman" w:eastAsia="SimSun" w:hAnsi="Times New Roman"/>
              <w:b/>
              <w:bCs/>
            </w:rPr>
          </w:rPrChange>
        </w:rPr>
      </w:pPr>
      <w:ins w:id="18" w:author="Hudec, Branislav" w:date="2021-04-13T11:49:00Z">
        <w:r w:rsidRPr="00A225B4">
          <w:rPr>
            <w:rFonts w:ascii="Times New Roman" w:eastAsia="SimSun" w:hAnsi="Times New Roman"/>
            <w:b/>
            <w:bCs/>
          </w:rPr>
          <w:t xml:space="preserve">Jednotná príručka pre žiadateľov/prijímateľov upravujúca kontrolu VO a obstarávania – </w:t>
        </w:r>
        <w:r w:rsidRPr="00A225B4">
          <w:rPr>
            <w:rFonts w:ascii="Times New Roman" w:eastAsia="SimSun" w:hAnsi="Times New Roman"/>
            <w:bCs/>
            <w:rPrChange w:id="19" w:author="Hudec, Branislav" w:date="2021-04-13T11:49:00Z">
              <w:rPr>
                <w:rFonts w:ascii="Times New Roman" w:eastAsia="SimSun" w:hAnsi="Times New Roman"/>
                <w:b/>
                <w:bCs/>
              </w:rPr>
            </w:rPrChange>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ins>
    </w:p>
    <w:p w14:paraId="43BAE952" w14:textId="77777777"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3A7FEF92"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w:t>
      </w:r>
      <w:ins w:id="20" w:author="CKO " w:date="2021-04-26T09:45:00Z">
        <w:r w:rsidR="000A7056" w:rsidRPr="000A7056">
          <w:t xml:space="preserve"> </w:t>
        </w:r>
        <w:r w:rsidR="000A7056"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w:t>
        </w:r>
        <w:r w:rsidR="000A7056" w:rsidRPr="000A7056">
          <w:rPr>
            <w:rFonts w:ascii="Times New Roman" w:hAnsi="Times New Roman"/>
            <w:bCs/>
          </w:rPr>
          <w:lastRenderedPageBreak/>
          <w:t>deň lehoty.</w:t>
        </w:r>
      </w:ins>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21"/>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21"/>
      <w:r w:rsidRPr="00067253">
        <w:rPr>
          <w:rStyle w:val="Odkaznakomentr"/>
          <w:rFonts w:ascii="Times New Roman" w:hAnsi="Times New Roman"/>
          <w:sz w:val="22"/>
          <w:lang w:val="x-none"/>
        </w:rPr>
        <w:commentReference w:id="21"/>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lastRenderedPageBreak/>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0C75638E"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825192">
        <w:rPr>
          <w:rFonts w:ascii="Times New Roman" w:hAnsi="Times New Roman"/>
        </w:rPr>
        <w:t>;</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D412D6" w:rsidRDefault="002F22D1" w:rsidP="004C6CB4">
      <w:pPr>
        <w:autoSpaceDE w:val="0"/>
        <w:autoSpaceDN w:val="0"/>
        <w:adjustRightInd w:val="0"/>
        <w:spacing w:before="120" w:line="264" w:lineRule="auto"/>
        <w:ind w:left="540"/>
        <w:jc w:val="both"/>
        <w:rPr>
          <w:rFonts w:ascii="Times New Roman" w:hAnsi="Times New Roman"/>
          <w:b/>
        </w:rPr>
      </w:pPr>
      <w:r w:rsidRPr="00D412D6">
        <w:rPr>
          <w:rFonts w:ascii="Times New Roman" w:hAnsi="Times New Roman"/>
          <w:b/>
        </w:rPr>
        <w:t xml:space="preserve">Nariadenie </w:t>
      </w:r>
      <w:r w:rsidR="007D23F2" w:rsidRPr="00D412D6">
        <w:rPr>
          <w:rFonts w:ascii="Times New Roman" w:hAnsi="Times New Roman"/>
          <w:b/>
        </w:rPr>
        <w:t>2018</w:t>
      </w:r>
      <w:r w:rsidRPr="00D412D6">
        <w:rPr>
          <w:rFonts w:ascii="Times New Roman" w:hAnsi="Times New Roman"/>
          <w:b/>
        </w:rPr>
        <w:t>/</w:t>
      </w:r>
      <w:r w:rsidR="007D23F2" w:rsidRPr="00D412D6">
        <w:rPr>
          <w:rFonts w:ascii="Times New Roman" w:hAnsi="Times New Roman"/>
          <w:b/>
        </w:rPr>
        <w:t xml:space="preserve">1046 </w:t>
      </w:r>
      <w:r w:rsidRPr="00D412D6">
        <w:rPr>
          <w:rFonts w:ascii="Times New Roman" w:hAnsi="Times New Roman"/>
        </w:rPr>
        <w:t xml:space="preserve">– </w:t>
      </w:r>
      <w:r w:rsidRPr="00D412D6">
        <w:rPr>
          <w:rFonts w:ascii="Times New Roman" w:hAnsi="Times New Roman"/>
          <w:rPrChange w:id="22" w:author="CKO" w:date="2021-03-29T10:03:00Z">
            <w:rPr/>
          </w:rPrChange>
        </w:rPr>
        <w:t>Nariadenie Európskeho parlamentu a Rady (EÚ, Euratom) č. </w:t>
      </w:r>
      <w:r w:rsidR="007D23F2" w:rsidRPr="00D412D6">
        <w:rPr>
          <w:rFonts w:ascii="Times New Roman" w:hAnsi="Times New Roman"/>
          <w:rPrChange w:id="23" w:author="CKO" w:date="2021-03-29T10:03:00Z">
            <w:rPr/>
          </w:rPrChange>
        </w:rPr>
        <w:t>2018/1046</w:t>
      </w:r>
      <w:r w:rsidRPr="00D412D6">
        <w:rPr>
          <w:rFonts w:ascii="Times New Roman" w:hAnsi="Times New Roman"/>
          <w:rPrChange w:id="24" w:author="CKO" w:date="2021-03-29T10:03:00Z">
            <w:rPr/>
          </w:rPrChange>
        </w:rPr>
        <w:t xml:space="preserve"> z  </w:t>
      </w:r>
      <w:r w:rsidR="007D23F2" w:rsidRPr="00D412D6">
        <w:rPr>
          <w:rFonts w:ascii="Times New Roman" w:hAnsi="Times New Roman"/>
          <w:rPrChange w:id="25" w:author="CKO" w:date="2021-03-29T10:03:00Z">
            <w:rPr/>
          </w:rPrChange>
        </w:rPr>
        <w:t>18. júla 2018</w:t>
      </w:r>
      <w:r w:rsidRPr="00D412D6">
        <w:rPr>
          <w:rFonts w:ascii="Times New Roman" w:hAnsi="Times New Roman"/>
          <w:rPrChange w:id="26" w:author="CKO" w:date="2021-03-29T10:03:00Z">
            <w:rPr/>
          </w:rPrChange>
        </w:rPr>
        <w:t xml:space="preserve">, o rozpočtových pravidlách, ktoré sa vzťahujú na všeobecný rozpočet Únie, </w:t>
      </w:r>
      <w:r w:rsidR="007D23F2" w:rsidRPr="00D412D6">
        <w:rPr>
          <w:rFonts w:ascii="Times New Roman" w:hAnsi="Times New Roman"/>
          <w:rPrChange w:id="27" w:author="CKO" w:date="2021-03-29T10:03:00Z">
            <w:rPr/>
          </w:rPrChange>
        </w:rPr>
        <w:t xml:space="preserve">o zmene nariadení (EÚ) č. 1296/2013, (EÚ) č. 1301/2013, (EÚ) č. 1303/2013, (EÚ) č. 1304/2013, (EÚ) č. 1309/2013, (EÚ) č. 1316/2013, (EÚ) č. 223/2014, (EÚ) č. 283/2014 a rozhodnutia č. 541/2014/EÚ </w:t>
      </w:r>
      <w:r w:rsidRPr="00D412D6">
        <w:rPr>
          <w:rFonts w:ascii="Times New Roman" w:hAnsi="Times New Roman"/>
          <w:rPrChange w:id="28" w:author="CKO" w:date="2021-03-29T10:03:00Z">
            <w:rPr/>
          </w:rPrChange>
        </w:rPr>
        <w:t>a</w:t>
      </w:r>
      <w:r w:rsidR="007D23F2" w:rsidRPr="00D412D6">
        <w:rPr>
          <w:rFonts w:ascii="Times New Roman" w:hAnsi="Times New Roman"/>
          <w:rPrChange w:id="29" w:author="CKO" w:date="2021-03-29T10:03:00Z">
            <w:rPr/>
          </w:rPrChange>
        </w:rPr>
        <w:t xml:space="preserve"> o </w:t>
      </w:r>
      <w:r w:rsidRPr="00D412D6">
        <w:rPr>
          <w:rFonts w:ascii="Times New Roman" w:hAnsi="Times New Roman"/>
          <w:rPrChange w:id="30" w:author="CKO" w:date="2021-03-29T10:03:00Z">
            <w:rPr/>
          </w:rPrChange>
        </w:rPr>
        <w:t>zrušení nariadenia (</w:t>
      </w:r>
      <w:r w:rsidR="007D23F2" w:rsidRPr="00D412D6">
        <w:rPr>
          <w:rFonts w:ascii="Times New Roman" w:hAnsi="Times New Roman"/>
          <w:rPrChange w:id="31" w:author="CKO" w:date="2021-03-29T10:03:00Z">
            <w:rPr/>
          </w:rPrChange>
        </w:rPr>
        <w:t>EÚ</w:t>
      </w:r>
      <w:r w:rsidRPr="00D412D6">
        <w:rPr>
          <w:rFonts w:ascii="Times New Roman" w:hAnsi="Times New Roman"/>
          <w:rPrChange w:id="32" w:author="CKO" w:date="2021-03-29T10:03:00Z">
            <w:rPr/>
          </w:rPrChange>
        </w:rPr>
        <w:t>, Euratom) č. </w:t>
      </w:r>
      <w:r w:rsidR="007D23F2" w:rsidRPr="00D412D6">
        <w:rPr>
          <w:rFonts w:ascii="Times New Roman" w:hAnsi="Times New Roman"/>
          <w:rPrChange w:id="33" w:author="CKO" w:date="2021-03-29T10:03:00Z">
            <w:rPr/>
          </w:rPrChange>
        </w:rPr>
        <w:t>966</w:t>
      </w:r>
      <w:r w:rsidRPr="00D412D6">
        <w:rPr>
          <w:rFonts w:ascii="Times New Roman" w:hAnsi="Times New Roman"/>
          <w:rPrChange w:id="34" w:author="CKO" w:date="2021-03-29T10:03:00Z">
            <w:rPr/>
          </w:rPrChange>
        </w:rPr>
        <w:t>/</w:t>
      </w:r>
      <w:r w:rsidR="007D23F2" w:rsidRPr="00D412D6">
        <w:rPr>
          <w:rFonts w:ascii="Times New Roman" w:hAnsi="Times New Roman"/>
          <w:rPrChange w:id="35" w:author="CKO" w:date="2021-03-29T10:03:00Z">
            <w:rPr/>
          </w:rPrChange>
        </w:rPr>
        <w:t>2012</w:t>
      </w:r>
      <w:r w:rsidRPr="00D412D6">
        <w:rPr>
          <w:rFonts w:ascii="Times New Roman" w:hAnsi="Times New Roman"/>
          <w:rPrChange w:id="36" w:author="CKO" w:date="2021-03-29T10:03:00Z">
            <w:rPr/>
          </w:rPrChange>
        </w:rPr>
        <w:t xml:space="preserve">; </w:t>
      </w:r>
    </w:p>
    <w:p w14:paraId="46B18E42" w14:textId="2C7AD5A6"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w:t>
      </w:r>
      <w:commentRangeStart w:id="37"/>
      <w:r w:rsidRPr="004C6CB4">
        <w:rPr>
          <w:rFonts w:ascii="Times New Roman" w:hAnsi="Times New Roman"/>
        </w:rPr>
        <w:t xml:space="preserve">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w:t>
      </w:r>
      <w:commentRangeEnd w:id="37"/>
      <w:r w:rsidRPr="004C6CB4">
        <w:commentReference w:id="37"/>
      </w:r>
      <w:r w:rsidRPr="004C6CB4">
        <w:rPr>
          <w:rFonts w:ascii="Times New Roman" w:hAnsi="Times New Roman"/>
        </w:rPr>
        <w:t>).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825192" w:rsidRPr="004C6CB4">
        <w:rPr>
          <w:rFonts w:ascii="Times New Roman" w:hAnsi="Times New Roman"/>
        </w:rPr>
        <w:t>;</w:t>
      </w:r>
      <w:r w:rsidRPr="004C6CB4">
        <w:rPr>
          <w:rFonts w:ascii="Times New Roman" w:hAnsi="Times New Roman"/>
        </w:rPr>
        <w:t xml:space="preserve"> </w:t>
      </w:r>
    </w:p>
    <w:p w14:paraId="24AB5039" w14:textId="7F62FDD8"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w:t>
      </w:r>
      <w:r w:rsidRPr="00307126">
        <w:rPr>
          <w:rFonts w:ascii="Times New Roman" w:hAnsi="Times New Roman"/>
        </w:rPr>
        <w:lastRenderedPageBreak/>
        <w:t xml:space="preserve">spolufinancovanie z prostriedkov OP </w:t>
      </w:r>
      <w:commentRangeStart w:id="38"/>
      <w:r w:rsidRPr="00307126">
        <w:rPr>
          <w:rFonts w:ascii="Times New Roman" w:hAnsi="Times New Roman"/>
        </w:rPr>
        <w:t>........</w:t>
      </w:r>
      <w:commentRangeEnd w:id="38"/>
      <w:r w:rsidR="006B0D9B" w:rsidRPr="00773D77">
        <w:rPr>
          <w:rStyle w:val="Odkaznakomentr"/>
          <w:rFonts w:ascii="Times New Roman" w:hAnsi="Times New Roman"/>
          <w:sz w:val="22"/>
          <w:lang w:val="x-none"/>
        </w:rPr>
        <w:commentReference w:id="38"/>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lastRenderedPageBreak/>
        <w:t xml:space="preserve">Opakovaný </w:t>
      </w:r>
      <w:r w:rsidRPr="004C6CB4">
        <w:rPr>
          <w:rFonts w:ascii="Times New Roman" w:hAnsi="Times New Roman"/>
          <w:bCs/>
        </w:rPr>
        <w:t>– výskyt určitej identickej skutočnosti najmenej dvakrát;</w:t>
      </w:r>
    </w:p>
    <w:p w14:paraId="3A497D50" w14:textId="572E4BD4" w:rsidR="002F22D1" w:rsidRPr="000136C3"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0136C3">
        <w:rPr>
          <w:rFonts w:ascii="Times New Roman" w:hAnsi="Times New Roman"/>
        </w:rPr>
        <w:t xml:space="preserve">. </w:t>
      </w:r>
      <w:commentRangeStart w:id="39"/>
      <w:r w:rsidR="00C72A22" w:rsidRPr="000136C3">
        <w:rPr>
          <w:rFonts w:ascii="Times New Roman" w:hAnsi="Times New Roman"/>
          <w:rPrChange w:id="40" w:author="CKO" w:date="2021-03-29T10:03:00Z">
            <w:rPr>
              <w:rFonts w:ascii="Times New Roman" w:hAnsi="Times New Roman"/>
              <w:sz w:val="24"/>
              <w:szCs w:val="24"/>
            </w:rPr>
          </w:rPrChange>
        </w:rPr>
        <w:t xml:space="preserve">Za </w:t>
      </w:r>
      <w:r w:rsidR="0081694D" w:rsidRPr="000136C3">
        <w:rPr>
          <w:rFonts w:ascii="Times New Roman" w:hAnsi="Times New Roman"/>
          <w:rPrChange w:id="41" w:author="CKO" w:date="2021-03-29T10:03:00Z">
            <w:rPr>
              <w:rFonts w:ascii="Times New Roman" w:hAnsi="Times New Roman"/>
              <w:sz w:val="24"/>
              <w:szCs w:val="24"/>
            </w:rPr>
          </w:rPrChange>
        </w:rPr>
        <w:t>O</w:t>
      </w:r>
      <w:r w:rsidR="00C72A22" w:rsidRPr="000136C3">
        <w:rPr>
          <w:rFonts w:ascii="Times New Roman" w:hAnsi="Times New Roman"/>
          <w:rPrChange w:id="42" w:author="CKO" w:date="2021-03-29T10:03:00Z">
            <w:rPr>
              <w:rFonts w:ascii="Times New Roman" w:hAnsi="Times New Roman"/>
              <w:sz w:val="24"/>
              <w:szCs w:val="24"/>
            </w:rPr>
          </w:rPrChange>
        </w:rPr>
        <w:t xml:space="preserve">právnené výdavky sa považujú aj </w:t>
      </w:r>
      <w:r w:rsidR="00C72A22" w:rsidRPr="000136C3">
        <w:rPr>
          <w:rFonts w:ascii="Times New Roman" w:eastAsia="Times New Roman" w:hAnsi="Times New Roman"/>
          <w:color w:val="000000"/>
          <w:lang w:eastAsia="sk-SK"/>
          <w:rPrChange w:id="43" w:author="CKO" w:date="2021-03-29T10:03:00Z">
            <w:rPr>
              <w:rFonts w:ascii="Times New Roman" w:eastAsia="Times New Roman" w:hAnsi="Times New Roman"/>
              <w:color w:val="000000"/>
              <w:sz w:val="24"/>
              <w:szCs w:val="24"/>
              <w:lang w:eastAsia="sk-SK"/>
            </w:rPr>
          </w:rPrChange>
        </w:rPr>
        <w:t>výdavky vykazované zjednodušeným spôsobom vykazovania</w:t>
      </w:r>
      <w:r w:rsidR="0014786C" w:rsidRPr="000136C3">
        <w:rPr>
          <w:rFonts w:ascii="Times New Roman" w:eastAsia="Times New Roman" w:hAnsi="Times New Roman"/>
          <w:color w:val="000000"/>
          <w:lang w:eastAsia="sk-SK"/>
          <w:rPrChange w:id="44" w:author="CKO" w:date="2021-03-29T10:03:00Z">
            <w:rPr>
              <w:rFonts w:ascii="Times New Roman" w:eastAsia="Times New Roman" w:hAnsi="Times New Roman"/>
              <w:color w:val="000000"/>
              <w:sz w:val="24"/>
              <w:szCs w:val="24"/>
              <w:lang w:eastAsia="sk-SK"/>
            </w:rPr>
          </w:rPrChange>
        </w:rPr>
        <w:t>,</w:t>
      </w:r>
      <w:r w:rsidR="00C72A22" w:rsidRPr="000136C3">
        <w:rPr>
          <w:rFonts w:ascii="Times New Roman" w:hAnsi="Times New Roman"/>
          <w:rPrChange w:id="45" w:author="CKO" w:date="2021-03-29T10:03:00Z">
            <w:rPr>
              <w:rFonts w:ascii="Times New Roman" w:hAnsi="Times New Roman"/>
              <w:sz w:val="24"/>
              <w:szCs w:val="24"/>
            </w:rPr>
          </w:rPrChange>
        </w:rPr>
        <w:t> pri ktorých sa ich skutočný vznik nepreukazuje</w:t>
      </w:r>
      <w:commentRangeEnd w:id="39"/>
      <w:r w:rsidR="00C72A22" w:rsidRPr="000136C3">
        <w:rPr>
          <w:rStyle w:val="Odkaznakomentr"/>
          <w:rFonts w:ascii="Times New Roman" w:eastAsia="Times New Roman" w:hAnsi="Times New Roman"/>
          <w:sz w:val="22"/>
          <w:szCs w:val="22"/>
          <w:lang w:val="x-none" w:eastAsia="x-none"/>
          <w:rPrChange w:id="46" w:author="CKO" w:date="2021-03-29T10:03:00Z">
            <w:rPr>
              <w:rStyle w:val="Odkaznakomentr"/>
              <w:rFonts w:ascii="Times New Roman" w:eastAsia="Times New Roman" w:hAnsi="Times New Roman"/>
              <w:sz w:val="24"/>
              <w:szCs w:val="24"/>
              <w:lang w:val="x-none" w:eastAsia="x-none"/>
            </w:rPr>
          </w:rPrChange>
        </w:rPr>
        <w:commentReference w:id="39"/>
      </w:r>
      <w:r w:rsidRPr="000136C3">
        <w:rPr>
          <w:rFonts w:ascii="Times New Roman" w:hAnsi="Times New Roman"/>
        </w:rPr>
        <w:t>;</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commentRangeStart w:id="47"/>
      <w:r w:rsidRPr="004C6CB4">
        <w:rPr>
          <w:rFonts w:ascii="Times New Roman" w:hAnsi="Times New Roman"/>
          <w:b/>
          <w:bCs/>
        </w:rPr>
        <w:t xml:space="preserve">Podstatná zmena Projektu </w:t>
      </w:r>
      <w:r w:rsidRPr="004C6CB4">
        <w:rPr>
          <w:rFonts w:ascii="Times New Roman" w:hAnsi="Times New Roman"/>
          <w:bCs/>
        </w:rPr>
        <w:t>- má význam uvedený v článku 71 všeobecného nariadenia, ktorý je ďalej precizovaný touto Zmluvou o poskytnutí NFP (napr. článok 6 zmluvy, 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0E3433" w:rsidRDefault="002F22D1" w:rsidP="004C6CB4">
      <w:pPr>
        <w:spacing w:before="120" w:after="0" w:line="264" w:lineRule="auto"/>
        <w:ind w:left="540"/>
        <w:jc w:val="both"/>
        <w:rPr>
          <w:bCs/>
        </w:rPr>
      </w:pPr>
      <w:r w:rsidRPr="004C6CB4">
        <w:rPr>
          <w:rFonts w:ascii="Times New Roman" w:hAnsi="Times New Roman"/>
          <w:bCs/>
        </w:rPr>
        <w:lastRenderedPageBreak/>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uplynutia</w:t>
      </w:r>
      <w:r w:rsidRPr="004C6CB4">
        <w:rPr>
          <w:rFonts w:ascii="Times New Roman" w:hAnsi="Times New Roman"/>
          <w:bCs/>
        </w:rPr>
        <w:t xml:space="preserve"> </w:t>
      </w:r>
      <w:commentRangeStart w:id="48"/>
      <w:r w:rsidRPr="004C6CB4">
        <w:rPr>
          <w:rFonts w:ascii="Times New Roman" w:hAnsi="Times New Roman"/>
          <w:bCs/>
        </w:rPr>
        <w:t xml:space="preserve">piatich rokov </w:t>
      </w:r>
      <w:commentRangeEnd w:id="48"/>
      <w:r w:rsidRPr="004C6CB4">
        <w:rPr>
          <w:bCs/>
        </w:rPr>
        <w:commentReference w:id="48"/>
      </w:r>
      <w:r w:rsidRPr="004C6CB4">
        <w:rPr>
          <w:rFonts w:ascii="Times New Roman" w:hAnsi="Times New Roman"/>
          <w:bCs/>
        </w:rPr>
        <w:t xml:space="preserve">od Finančného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t xml:space="preserve">stanoveného </w:t>
      </w:r>
      <w:r w:rsidRPr="004C6CB4">
        <w:rPr>
          <w:rFonts w:ascii="Times New Roman" w:hAnsi="Times New Roman"/>
          <w:bCs/>
        </w:rPr>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4C6CB4">
      <w:pPr>
        <w:pStyle w:val="Odsekzoznamu"/>
        <w:numPr>
          <w:ilvl w:val="0"/>
          <w:numId w:val="60"/>
        </w:numPr>
        <w:spacing w:before="120" w:line="264" w:lineRule="auto"/>
        <w:ind w:left="1417" w:hanging="340"/>
      </w:pPr>
      <w:r w:rsidRPr="004C6CB4">
        <w:rPr>
          <w:sz w:val="22"/>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825192" w:rsidRPr="004C6CB4">
        <w:rPr>
          <w:rFonts w:ascii="Times New Roman" w:hAnsi="Times New Roman"/>
          <w:bCs/>
        </w:rPr>
        <w:t>;</w:t>
      </w:r>
      <w:commentRangeEnd w:id="47"/>
      <w:r w:rsidR="00D0452B" w:rsidRPr="004C6CB4">
        <w:rPr>
          <w:bCs/>
        </w:rPr>
        <w:commentReference w:id="47"/>
      </w:r>
      <w:r w:rsidRPr="004C6CB4">
        <w:rPr>
          <w:rFonts w:ascii="Times New Roman" w:hAnsi="Times New Roman"/>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49"/>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50"/>
      <w:r w:rsidRPr="00307126">
        <w:rPr>
          <w:rFonts w:ascii="Times New Roman" w:hAnsi="Times New Roman"/>
          <w:bCs/>
        </w:rPr>
        <w:t>10</w:t>
      </w:r>
      <w:commentRangeEnd w:id="50"/>
      <w:r w:rsidRPr="00307126">
        <w:rPr>
          <w:rStyle w:val="Odkaznakomentr"/>
          <w:rFonts w:ascii="Times New Roman" w:hAnsi="Times New Roman"/>
          <w:sz w:val="22"/>
          <w:szCs w:val="22"/>
        </w:rPr>
        <w:commentReference w:id="50"/>
      </w:r>
      <w:r w:rsidRPr="00307126">
        <w:rPr>
          <w:rFonts w:ascii="Times New Roman" w:hAnsi="Times New Roman"/>
          <w:bCs/>
        </w:rPr>
        <w:t>% a viac oproti plánovanej hodnote Miery finančnej medzery;</w:t>
      </w:r>
      <w:commentRangeEnd w:id="49"/>
      <w:r w:rsidRPr="00067253">
        <w:rPr>
          <w:rStyle w:val="Odkaznakomentr"/>
          <w:rFonts w:ascii="Times New Roman" w:hAnsi="Times New Roman"/>
          <w:sz w:val="22"/>
          <w:lang w:val="x-none"/>
        </w:rPr>
        <w:commentReference w:id="49"/>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lastRenderedPageBreak/>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51"/>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51"/>
      <w:r w:rsidR="00576235" w:rsidRPr="00773D77">
        <w:rPr>
          <w:rStyle w:val="Odkaznakomentr"/>
          <w:rFonts w:ascii="Times New Roman" w:hAnsi="Times New Roman"/>
          <w:sz w:val="22"/>
          <w:lang w:val="x-none"/>
        </w:rPr>
        <w:commentReference w:id="51"/>
      </w:r>
    </w:p>
    <w:p w14:paraId="52BCAD4D" w14:textId="6AEF6BD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w:t>
      </w:r>
      <w:r w:rsidR="008D55C6">
        <w:rPr>
          <w:rFonts w:ascii="Times New Roman" w:hAnsi="Times New Roman"/>
        </w:rPr>
        <w:t xml:space="preserve">(zaznamenateľná) </w:t>
      </w:r>
      <w:r w:rsidRPr="00307126">
        <w:rPr>
          <w:rFonts w:ascii="Times New Roman" w:hAnsi="Times New Roman"/>
        </w:rPr>
        <w:t xml:space="preserve">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4C6CB4" w:rsidRDefault="00901527" w:rsidP="004C6CB4">
      <w:pPr>
        <w:widowControl w:val="0"/>
        <w:autoSpaceDE w:val="0"/>
        <w:autoSpaceDN w:val="0"/>
        <w:adjustRightInd w:val="0"/>
        <w:spacing w:before="120" w:line="264" w:lineRule="auto"/>
        <w:ind w:left="540"/>
        <w:jc w:val="both"/>
        <w:rPr>
          <w:b/>
        </w:rPr>
      </w:pPr>
      <w:commentRangeStart w:id="52"/>
      <w:r w:rsidRPr="004C6CB4">
        <w:rPr>
          <w:rFonts w:ascii="Times New Roman" w:hAnsi="Times New Roman"/>
          <w:b/>
        </w:rPr>
        <w:t>Projekt generujúci príj</w:t>
      </w:r>
      <w:r w:rsidR="00310C95" w:rsidRPr="004C6CB4">
        <w:rPr>
          <w:rFonts w:ascii="Times New Roman" w:hAnsi="Times New Roman"/>
          <w:b/>
        </w:rPr>
        <w:t>em</w:t>
      </w:r>
      <w:r w:rsidRPr="004C6CB4">
        <w:rPr>
          <w:rFonts w:ascii="Times New Roman" w:hAnsi="Times New Roman"/>
          <w:b/>
        </w:rPr>
        <w:t xml:space="preserve"> </w:t>
      </w:r>
      <w:commentRangeEnd w:id="52"/>
      <w:r w:rsidR="002668F0" w:rsidRPr="004C6CB4">
        <w:commentReference w:id="52"/>
      </w:r>
      <w:r w:rsidRPr="004C6CB4">
        <w:rPr>
          <w:rFonts w:ascii="Times New Roman" w:hAnsi="Times New Roman"/>
        </w:rPr>
        <w:t>– v zmysle čl</w:t>
      </w:r>
      <w:r w:rsidR="000678BB" w:rsidRPr="004C6CB4">
        <w:rPr>
          <w:rFonts w:ascii="Times New Roman" w:hAnsi="Times New Roman"/>
        </w:rPr>
        <w:t>ánku</w:t>
      </w:r>
      <w:r w:rsidRPr="004C6CB4">
        <w:rPr>
          <w:rFonts w:ascii="Times New Roman" w:hAnsi="Times New Roman"/>
        </w:rPr>
        <w:t xml:space="preserve"> 61 ods</w:t>
      </w:r>
      <w:r w:rsidR="001D3560" w:rsidRPr="004C6CB4">
        <w:rPr>
          <w:rFonts w:ascii="Times New Roman" w:hAnsi="Times New Roman"/>
        </w:rPr>
        <w:t>ek</w:t>
      </w:r>
      <w:r w:rsidRPr="004C6CB4">
        <w:rPr>
          <w:rFonts w:ascii="Times New Roman" w:hAnsi="Times New Roman"/>
        </w:rPr>
        <w:t xml:space="preserve">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4C6CB4">
        <w:rPr>
          <w:rFonts w:ascii="Times New Roman" w:hAnsi="Times New Roman"/>
        </w:rPr>
        <w:t>článku</w:t>
      </w:r>
      <w:r w:rsidRPr="004C6CB4">
        <w:rPr>
          <w:rFonts w:ascii="Times New Roman" w:hAnsi="Times New Roman"/>
        </w:rPr>
        <w:t xml:space="preserve"> 61 všeobecného nariadenia sa tieto projekty delia na projekty, kde:</w:t>
      </w:r>
    </w:p>
    <w:p w14:paraId="66356373" w14:textId="42B719D6"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w:t>
      </w:r>
      <w:r w:rsidR="00B351D4">
        <w:rPr>
          <w:rFonts w:ascii="Times New Roman" w:hAnsi="Times New Roman"/>
          <w:bCs/>
        </w:rPr>
        <w:t>všeobecného nariadenia</w:t>
      </w:r>
      <w:r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lastRenderedPageBreak/>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0566F86B" w:rsidR="00C2645E" w:rsidRPr="000E3433" w:rsidRDefault="00310C95" w:rsidP="004C6CB4">
      <w:pPr>
        <w:widowControl w:val="0"/>
        <w:autoSpaceDE w:val="0"/>
        <w:autoSpaceDN w:val="0"/>
        <w:adjustRightInd w:val="0"/>
        <w:spacing w:before="120" w:line="264" w:lineRule="auto"/>
        <w:ind w:left="540"/>
        <w:jc w:val="both"/>
      </w:pPr>
      <w:r w:rsidRPr="004C6CB4">
        <w:rPr>
          <w:rFonts w:ascii="Times New Roman" w:hAnsi="Times New Roman"/>
        </w:rPr>
        <w:t>Projekty generujúce príjmy sú aj projekty podľa článku 65 ods</w:t>
      </w:r>
      <w:r w:rsidR="001D3560" w:rsidRPr="004C6CB4">
        <w:rPr>
          <w:rFonts w:ascii="Times New Roman" w:hAnsi="Times New Roman"/>
        </w:rPr>
        <w:t>ek</w:t>
      </w:r>
      <w:r w:rsidRPr="004C6CB4">
        <w:rPr>
          <w:rFonts w:ascii="Times New Roman" w:hAnsi="Times New Roman"/>
        </w:rPr>
        <w:t xml:space="preserve"> 8 všeobecného nariadenia vytvárajúce Čisté príjmy počas Realizácie Projektu, ktorých Celkové oprávnené výdavky sú rovné alebo nižšie ako 1 000 000 EUR, avšak vyššie ako </w:t>
      </w:r>
      <w:r w:rsidR="009C59F5" w:rsidRPr="004C6CB4">
        <w:rPr>
          <w:rFonts w:ascii="Times New Roman" w:hAnsi="Times New Roman"/>
        </w:rPr>
        <w:t>10</w:t>
      </w:r>
      <w:r w:rsidRPr="004C6CB4">
        <w:rPr>
          <w:rFonts w:ascii="Times New Roman" w:hAnsi="Times New Roman"/>
        </w:rPr>
        <w:t xml:space="preserve">0 000 EUR. </w:t>
      </w:r>
      <w:r w:rsidR="00C2645E" w:rsidRPr="004C6CB4">
        <w:rPr>
          <w:rFonts w:ascii="Times New Roman" w:hAnsi="Times New Roman"/>
        </w:rPr>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 </w:t>
      </w:r>
      <w:commentRangeStart w:id="53"/>
      <w:r w:rsidRPr="004C6CB4">
        <w:rPr>
          <w:rFonts w:ascii="Times New Roman" w:hAnsi="Times New Roman"/>
        </w:rPr>
        <w:t>......................</w:t>
      </w:r>
      <w:commentRangeEnd w:id="53"/>
      <w:r w:rsidRPr="004C6CB4">
        <w:commentReference w:id="53"/>
      </w:r>
      <w:r w:rsidRPr="004C6CB4">
        <w:rPr>
          <w:rFonts w:ascii="Times New Roman" w:hAnsi="Times New Roman"/>
        </w:rPr>
        <w:t xml:space="preserve">, do Ukončenia realizácie hlavných aktivít Projektu. Maximálna doba Realizácie hlavných aktivít Projektu zodpovedá oprávnenému obdobiu stanovenému vo Výzve na predkladanie žiadostí o NFP, v dôsledku čoho nesmie byť dlhšia ako </w:t>
      </w:r>
      <w:commentRangeStart w:id="54"/>
      <w:r w:rsidRPr="004C6CB4">
        <w:rPr>
          <w:rFonts w:ascii="Times New Roman" w:hAnsi="Times New Roman"/>
        </w:rPr>
        <w:t>.............mesiacov</w:t>
      </w:r>
      <w:commentRangeEnd w:id="54"/>
      <w:r w:rsidRPr="004C6CB4">
        <w:commentReference w:id="54"/>
      </w:r>
      <w:r w:rsidRPr="004C6CB4">
        <w:rPr>
          <w:rFonts w:ascii="Times New Roman" w:hAnsi="Times New Roman"/>
        </w:rPr>
        <w:t>,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t.j. 31.12.2023;</w:t>
      </w:r>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w:t>
      </w:r>
      <w:r w:rsidRPr="004C6CB4">
        <w:rPr>
          <w:rFonts w:ascii="Times New Roman" w:hAnsi="Times New Roman"/>
        </w:rPr>
        <w:lastRenderedPageBreak/>
        <w:t xml:space="preserve">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Schémy štátnej pomoci a schémy pomoci "de minimis",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79704418"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commentRangeStart w:id="55"/>
      <w:r w:rsidR="00C72A22" w:rsidRPr="004C6CB4">
        <w:rPr>
          <w:rFonts w:ascii="Times New Roman" w:hAnsi="Times New Roman"/>
        </w:rPr>
        <w:t xml:space="preserve">Za </w:t>
      </w:r>
      <w:r w:rsidR="0081694D" w:rsidRPr="004C6CB4">
        <w:rPr>
          <w:rFonts w:ascii="Times New Roman" w:hAnsi="Times New Roman"/>
        </w:rPr>
        <w:t>S</w:t>
      </w:r>
      <w:r w:rsidR="00C72A22" w:rsidRPr="004C6CB4">
        <w:rPr>
          <w:rFonts w:ascii="Times New Roman" w:hAnsi="Times New Roman"/>
        </w:rPr>
        <w:t>chválené oprávnené výdavky sa považujú aj výdavky vykazované zjednodušeným spôsobom vykazovania, ktorých vynaloženie sa nepreukazuje</w:t>
      </w:r>
      <w:commentRangeEnd w:id="55"/>
      <w:r w:rsidR="00C72A22" w:rsidRPr="004C6CB4">
        <w:commentReference w:id="55"/>
      </w:r>
      <w:r w:rsidRPr="004C6CB4">
        <w:rPr>
          <w:rFonts w:ascii="Times New Roman" w:hAnsi="Times New Roman"/>
        </w:rPr>
        <w:t>;</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dokument, na základe ktorého je zdokumentované podozrenie z Nezrovnalosti alebo zistenie Nezrovnalosti v jednotlivých štádiách vývoja nezrovnalosti v ITMS2014+;</w:t>
      </w:r>
    </w:p>
    <w:p w14:paraId="180B1BCF"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o príspevku z EŠIF, </w:t>
      </w:r>
      <w:r w:rsidR="00072AB2" w:rsidRPr="004C6CB4">
        <w:rPr>
          <w:rFonts w:ascii="Times New Roman" w:hAnsi="Times New Roman"/>
        </w:rPr>
        <w:t xml:space="preserve">v súlade s poverením podľa písomnej zmluvy uzavretej s RO. </w:t>
      </w:r>
      <w:r w:rsidRPr="004C6CB4">
        <w:rPr>
          <w:rFonts w:ascii="Times New Roman" w:hAnsi="Times New Roman"/>
        </w:rPr>
        <w:t xml:space="preserve">V súlade s uznesením vlády č. </w:t>
      </w:r>
      <w:commentRangeStart w:id="56"/>
      <w:r w:rsidRPr="004C6CB4">
        <w:rPr>
          <w:rFonts w:ascii="Times New Roman" w:hAnsi="Times New Roman"/>
        </w:rPr>
        <w:t>............... zo dňa .......................... je SO pre Operačný program ............................ ...................................</w:t>
      </w:r>
      <w:r w:rsidR="00DC21A2" w:rsidRPr="004C6CB4">
        <w:rPr>
          <w:rFonts w:ascii="Times New Roman" w:hAnsi="Times New Roman"/>
        </w:rPr>
        <w:t xml:space="preserve"> (ďalej aj ako „OP“),</w:t>
      </w:r>
      <w:r w:rsidRPr="004C6CB4">
        <w:rPr>
          <w:rFonts w:ascii="Times New Roman" w:hAnsi="Times New Roman"/>
        </w:rPr>
        <w:t xml:space="preserve"> </w:t>
      </w:r>
      <w:commentRangeEnd w:id="56"/>
      <w:r w:rsidR="00F65B7D" w:rsidRPr="004C6CB4">
        <w:commentReference w:id="56"/>
      </w:r>
      <w:r w:rsidRPr="004C6CB4">
        <w:rPr>
          <w:rFonts w:ascii="Times New Roman" w:hAnsi="Times New Roman"/>
        </w:rPr>
        <w:t>ktorý vykonáva úlohy v mene a na účet RO. V prípade, ak poskytnutý príspevok zahŕňa poskytnutie pomoci, SO koná ako vykonávateľ pomoci poskytovanej prostredníctvom EŠIF.</w:t>
      </w:r>
      <w:r w:rsidRPr="004C6CB4" w:rsidDel="00804E20">
        <w:rPr>
          <w:rFonts w:ascii="Times New Roman" w:hAnsi="Times New Roman"/>
        </w:rPr>
        <w:t xml:space="preserve"> </w:t>
      </w:r>
      <w:r w:rsidRPr="004C6CB4">
        <w:rPr>
          <w:rFonts w:ascii="Times New Roman" w:hAnsi="Times New Roman"/>
        </w:rPr>
        <w:t xml:space="preserve">Rozsah a definovanie úloh SO je predmetom zmluvy o vykonávaní časti úloh Riadiaceho orgánu Sprostredkovateľským orgánom a v nej obsiahnutom plnomocenstve udelenom zo strany RO na SO oprávňujúceho SO na konanie voči tretím osobám; </w:t>
      </w:r>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rovnako uvedené platí aj pre dokumenty vydávané na základe Systému riadenia EŠIF v súlade s kapitolou 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 xml:space="preserve">Systém finančného riadenia štrukturálnych fondov, Kohézneho fondu a Európskeho </w:t>
      </w:r>
      <w:r w:rsidRPr="00307126">
        <w:rPr>
          <w:b/>
          <w:sz w:val="22"/>
          <w:szCs w:val="22"/>
        </w:rPr>
        <w:lastRenderedPageBreak/>
        <w:t>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Účastníci projektu </w:t>
      </w:r>
      <w:r w:rsidRPr="004C6CB4">
        <w:rPr>
          <w:rFonts w:ascii="Times New Roman" w:hAnsi="Times New Roman"/>
        </w:rPr>
        <w:t xml:space="preserve">– osoby priamo zúčastňujúce sa </w:t>
      </w:r>
      <w:r w:rsidR="000B128B" w:rsidRPr="004C6CB4">
        <w:rPr>
          <w:rFonts w:ascii="Times New Roman" w:hAnsi="Times New Roman"/>
        </w:rPr>
        <w:t xml:space="preserve">Aktivít Projektu </w:t>
      </w:r>
      <w:r w:rsidRPr="004C6CB4">
        <w:rPr>
          <w:rFonts w:ascii="Times New Roman" w:hAnsi="Times New Roman"/>
        </w:rPr>
        <w:t xml:space="preserve">spolufinancovaného z ESF (napr. frekventanti vzdelávacích programov, účastníci sociálnych programov), pričom platí, že na každého účastníka </w:t>
      </w:r>
      <w:r w:rsidR="000B128B" w:rsidRPr="004C6CB4">
        <w:rPr>
          <w:rFonts w:ascii="Times New Roman" w:hAnsi="Times New Roman"/>
        </w:rPr>
        <w:t xml:space="preserve">Projektu </w:t>
      </w:r>
      <w:r w:rsidRPr="004C6CB4">
        <w:rPr>
          <w:rFonts w:ascii="Times New Roman" w:hAnsi="Times New Roman"/>
        </w:rPr>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4C6CB4">
        <w:rPr>
          <w:rFonts w:ascii="Times New Roman" w:hAnsi="Times New Roman"/>
        </w:rPr>
        <w:t xml:space="preserve">Aktivít Projektu </w:t>
      </w:r>
      <w:r w:rsidRPr="004C6CB4">
        <w:rPr>
          <w:rFonts w:ascii="Times New Roman" w:hAnsi="Times New Roman"/>
        </w:rPr>
        <w:t>(napr. pri projektoch zameraných na vydanie publikácií používatelia týchto publikácií);</w:t>
      </w:r>
    </w:p>
    <w:p w14:paraId="698DAC5C" w14:textId="4956EAA7"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xml:space="preserve">- doklad definovaný v § 10 ods. 1 zákona č. 431/2002 Z. z. o účtovníctve. Na účely predkladania žiadosti o platbu (ďalej aj „ŽoP“) sa vyžaduje splnenie náležitostí </w:t>
      </w:r>
      <w:r w:rsidR="00324EB2" w:rsidRPr="004C6CB4">
        <w:rPr>
          <w:rFonts w:ascii="Times New Roman" w:hAnsi="Times New Roman"/>
        </w:rPr>
        <w:t>definovaných v § 10 ods. 1 písmena</w:t>
      </w:r>
      <w:r w:rsidRPr="004C6CB4">
        <w:rPr>
          <w:rFonts w:ascii="Times New Roman" w:hAnsi="Times New Roman"/>
        </w:rPr>
        <w:t xml:space="preserve"> a) až f) 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57"/>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57"/>
      <w:r w:rsidRPr="00307126">
        <w:rPr>
          <w:rStyle w:val="Odkaznakomentr"/>
          <w:rFonts w:ascii="Times New Roman" w:eastAsia="Times New Roman" w:hAnsi="Times New Roman"/>
          <w:sz w:val="22"/>
          <w:szCs w:val="22"/>
          <w:lang w:eastAsia="sk-SK"/>
        </w:rPr>
        <w:commentReference w:id="57"/>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58"/>
      <w:r w:rsidRPr="00307126">
        <w:rPr>
          <w:rFonts w:ascii="Times New Roman" w:hAnsi="Times New Roman"/>
        </w:rPr>
        <w:t>...............</w:t>
      </w:r>
      <w:commentRangeEnd w:id="58"/>
      <w:r w:rsidRPr="00307126">
        <w:rPr>
          <w:rStyle w:val="Odkaznakomentr"/>
          <w:rFonts w:ascii="Times New Roman" w:eastAsia="Times New Roman" w:hAnsi="Times New Roman"/>
          <w:sz w:val="22"/>
          <w:szCs w:val="22"/>
          <w:lang w:eastAsia="sk-SK"/>
        </w:rPr>
        <w:commentReference w:id="58"/>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lastRenderedPageBreak/>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6A0BFD5D"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w:t>
      </w:r>
      <w:r w:rsidR="008D55C6">
        <w:rPr>
          <w:rFonts w:ascii="Times New Roman" w:hAnsi="Times New Roman"/>
        </w:rPr>
        <w:t xml:space="preserve"> (zaznamenateľný)</w:t>
      </w:r>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59"/>
      <w:r w:rsidR="001E3EE1" w:rsidRPr="00307126">
        <w:rPr>
          <w:rFonts w:ascii="Times New Roman" w:hAnsi="Times New Roman"/>
        </w:rPr>
        <w:t>dokument</w:t>
      </w:r>
      <w:commentRangeEnd w:id="59"/>
      <w:r w:rsidR="001E3EE1" w:rsidRPr="00773D77">
        <w:rPr>
          <w:rStyle w:val="Odkaznakomentr"/>
          <w:rFonts w:ascii="Times New Roman" w:hAnsi="Times New Roman"/>
          <w:sz w:val="22"/>
          <w:lang w:val="x-none"/>
        </w:rPr>
        <w:commentReference w:id="59"/>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60"/>
      <w:r w:rsidRPr="00307126">
        <w:rPr>
          <w:rFonts w:ascii="Times New Roman" w:hAnsi="Times New Roman"/>
        </w:rPr>
        <w:t>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commentRangeEnd w:id="60"/>
      <w:r w:rsidRPr="00307126">
        <w:rPr>
          <w:rStyle w:val="Odkaznakomentr"/>
          <w:rFonts w:ascii="Times New Roman" w:hAnsi="Times New Roman"/>
          <w:sz w:val="22"/>
          <w:szCs w:val="22"/>
        </w:rPr>
        <w:commentReference w:id="60"/>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 xml:space="preserve">v príslušnej schéme pomoci, ak Projekt zahŕňa poskytnutie </w:t>
      </w:r>
      <w:r w:rsidRPr="004C6CB4">
        <w:rPr>
          <w:rFonts w:ascii="Times New Roman" w:hAnsi="Times New Roman"/>
        </w:rPr>
        <w:lastRenderedPageBreak/>
        <w:t>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7DC9E07D" w:rsidR="002F22D1" w:rsidRPr="004C6CB4" w:rsidRDefault="002F22D1" w:rsidP="004C6CB4">
      <w:pPr>
        <w:spacing w:before="120" w:line="264" w:lineRule="auto"/>
        <w:ind w:left="540"/>
        <w:jc w:val="both"/>
        <w:rPr>
          <w:b/>
        </w:rPr>
      </w:pPr>
      <w:r w:rsidRPr="004C6CB4">
        <w:rPr>
          <w:rFonts w:ascii="Times New Roman" w:hAnsi="Times New Roman"/>
          <w:b/>
        </w:rPr>
        <w:t xml:space="preserve">Verejné obstarávanie </w:t>
      </w:r>
      <w:r w:rsidRPr="004C6CB4">
        <w:rPr>
          <w:rFonts w:ascii="Times New Roman" w:hAnsi="Times New Roman"/>
        </w:rPr>
        <w:t>alebo</w:t>
      </w:r>
      <w:r w:rsidRPr="004C6CB4">
        <w:rPr>
          <w:rFonts w:ascii="Times New Roman" w:hAnsi="Times New Roman"/>
          <w:b/>
        </w:rPr>
        <w:t xml:space="preserve"> VO</w:t>
      </w:r>
      <w:r w:rsidRPr="004C6CB4">
        <w:rPr>
          <w:rFonts w:ascii="Times New Roman" w:hAnsi="Times New Roman"/>
        </w:rPr>
        <w:t xml:space="preserve"> – postupy obstarávania služieb, tovarov a stavebných prác v zmysle </w:t>
      </w:r>
      <w:r w:rsidR="00C51325">
        <w:rPr>
          <w:rFonts w:ascii="Times New Roman" w:hAnsi="Times New Roman"/>
        </w:rPr>
        <w:t>z</w:t>
      </w:r>
      <w:r w:rsidR="00EE20F2" w:rsidRPr="004C6CB4">
        <w:rPr>
          <w:rFonts w:ascii="Times New Roman" w:hAnsi="Times New Roman"/>
        </w:rPr>
        <w:t>ákona o VO,</w:t>
      </w:r>
      <w:r w:rsidR="00932350" w:rsidRPr="004C6CB4">
        <w:rPr>
          <w:rFonts w:ascii="Times New Roman" w:hAnsi="Times New Roman"/>
        </w:rPr>
        <w:t xml:space="preserve"> </w:t>
      </w:r>
      <w:r w:rsidR="00343E84" w:rsidRPr="004C6CB4">
        <w:rPr>
          <w:rFonts w:ascii="Times New Roman" w:hAnsi="Times New Roman"/>
        </w:rPr>
        <w:t>alebo</w:t>
      </w:r>
      <w:r w:rsidR="00932350" w:rsidRPr="004C6CB4">
        <w:rPr>
          <w:rFonts w:ascii="Times New Roman" w:hAnsi="Times New Roman"/>
        </w:rPr>
        <w:t xml:space="preserve"> </w:t>
      </w:r>
      <w:r w:rsidR="00EE20F2" w:rsidRPr="004C6CB4">
        <w:rPr>
          <w:rFonts w:ascii="Times New Roman" w:hAnsi="Times New Roman"/>
        </w:rPr>
        <w:t xml:space="preserve">podľa zákona </w:t>
      </w:r>
      <w:r w:rsidRPr="004C6CB4">
        <w:rPr>
          <w:rFonts w:ascii="Times New Roman" w:hAnsi="Times New Roman"/>
        </w:rPr>
        <w:t>č. 25/2006 Z.</w:t>
      </w:r>
      <w:r w:rsidR="007C0E96" w:rsidRPr="004C6CB4">
        <w:rPr>
          <w:rFonts w:ascii="Times New Roman" w:hAnsi="Times New Roman"/>
        </w:rPr>
        <w:t xml:space="preserve"> </w:t>
      </w:r>
      <w:r w:rsidRPr="004C6CB4">
        <w:rPr>
          <w:rFonts w:ascii="Times New Roman" w:hAnsi="Times New Roman"/>
        </w:rPr>
        <w:t xml:space="preserve">z. o verejnom obstarávaní a o zmene a doplnení niektorých zákonov v znení neskorších predpisov </w:t>
      </w:r>
      <w:r w:rsidR="00EE20F2" w:rsidRPr="004C6CB4">
        <w:rPr>
          <w:rFonts w:ascii="Times New Roman" w:hAnsi="Times New Roman"/>
        </w:rPr>
        <w:t xml:space="preserve">s účinnosťou do 17.04.2016, </w:t>
      </w:r>
      <w:r w:rsidRPr="004C6CB4">
        <w:rPr>
          <w:rFonts w:ascii="Times New Roman" w:hAnsi="Times New Roman"/>
        </w:rPr>
        <w:t>v súvislosti s výberom Dodávateľa; ak sa v Zmluve o poskytnutí NFP uvádza pojem Verejné obstarávanie vo všeobecnom význame obstarávania služieb, tovarov a stavebných prác, t.j.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 xml:space="preserve">zákazky podľa § 1 ods. 2 až 14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50% a menej finančných prostriedkov na dodanie tovaru, uskutočnenie stavebných prác a poskytnutie služieb z NFP</w:t>
      </w:r>
      <w:commentRangeStart w:id="61"/>
      <w:commentRangeEnd w:id="61"/>
      <w:r w:rsidR="00BA4EC8" w:rsidRPr="004C6CB4">
        <w:rPr>
          <w:rFonts w:ascii="Times New Roman" w:hAnsi="Times New Roman"/>
        </w:rPr>
        <w:commentReference w:id="61"/>
      </w:r>
      <w:r w:rsidR="00BA4EC8" w:rsidRPr="004C6CB4">
        <w:rPr>
          <w:rFonts w:ascii="Times New Roman" w:hAnsi="Times New Roman"/>
        </w:rPr>
        <w:t>)</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súhrn nezávislých, objektívnych, overovacích, hodnotiacich, uisťovacích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4C91657E" w:rsidR="00C72A22" w:rsidRPr="004C6CB4" w:rsidRDefault="00C72A22" w:rsidP="004C6CB4">
      <w:pPr>
        <w:spacing w:before="120" w:line="264" w:lineRule="auto"/>
        <w:ind w:left="540"/>
        <w:jc w:val="both"/>
        <w:rPr>
          <w:b/>
        </w:rPr>
      </w:pPr>
      <w:commentRangeStart w:id="62"/>
      <w:r w:rsidRPr="004C6CB4">
        <w:rPr>
          <w:rFonts w:ascii="Times New Roman" w:hAnsi="Times New Roman"/>
          <w:b/>
        </w:rPr>
        <w:t xml:space="preserve">Výdavky vykazované zjednodušeným spôsobom vykazovania </w:t>
      </w:r>
      <w:commentRangeEnd w:id="62"/>
      <w:r w:rsidR="000A251F">
        <w:rPr>
          <w:rStyle w:val="Odkaznakomentr"/>
          <w:rFonts w:ascii="Times New Roman" w:eastAsia="Times New Roman" w:hAnsi="Times New Roman"/>
          <w:lang w:val="x-none" w:eastAsia="x-none"/>
        </w:rPr>
        <w:commentReference w:id="62"/>
      </w:r>
      <w:r w:rsidRPr="004C6CB4">
        <w:rPr>
          <w:rFonts w:ascii="Times New Roman" w:hAnsi="Times New Roman"/>
        </w:rPr>
        <w:t xml:space="preserve">– výdavky, ktorých forma je stanovená v článku </w:t>
      </w:r>
      <w:r w:rsidR="00067253" w:rsidRPr="004C6CB4">
        <w:rPr>
          <w:rFonts w:ascii="Times New Roman" w:hAnsi="Times New Roman"/>
        </w:rPr>
        <w:t xml:space="preserve">67 ods. 1 písm. b) až d) </w:t>
      </w:r>
      <w:r w:rsidRPr="004C6CB4">
        <w:rPr>
          <w:rFonts w:ascii="Times New Roman" w:hAnsi="Times New Roman"/>
        </w:rPr>
        <w:t>všeobecného nariadenia</w:t>
      </w:r>
      <w:r w:rsidR="00793F15" w:rsidRPr="004C6CB4">
        <w:rPr>
          <w:rFonts w:ascii="Times New Roman" w:hAnsi="Times New Roman"/>
        </w:rPr>
        <w:t xml:space="preserve"> a vo vzťahu ku ktorým podrobnejšie pravidlá ich uplatňovania vyplývajú z článkov 68, 68a a 68b všeobecného nariadenia</w:t>
      </w:r>
      <w:r w:rsidRPr="004C6CB4">
        <w:rPr>
          <w:rFonts w:ascii="Times New Roman" w:hAnsi="Times New Roman"/>
        </w:rPr>
        <w:t>. Na výdavky vykazované zjednodušeným spôsobom vykazovania sa neuplatňuje podmienka preukazovania ich vzniku;</w:t>
      </w:r>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w:t>
      </w:r>
      <w:r w:rsidR="007A714C" w:rsidRPr="004C6CB4">
        <w:rPr>
          <w:rFonts w:ascii="Times New Roman" w:hAnsi="Times New Roman"/>
        </w:rPr>
        <w:lastRenderedPageBreak/>
        <w:t>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 xml:space="preserve">(ii)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(iii)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(iv)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xml:space="preserve">, ktorú nemožno podradiť pod body (i) až (iv)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374DCA96" w:rsidR="0095057C" w:rsidRPr="000E3433" w:rsidRDefault="00764BD1" w:rsidP="004C6CB4">
      <w:pPr>
        <w:pStyle w:val="Odsekzoznamu"/>
        <w:numPr>
          <w:ilvl w:val="0"/>
          <w:numId w:val="63"/>
        </w:numPr>
        <w:spacing w:before="120" w:line="264" w:lineRule="auto"/>
        <w:ind w:left="993" w:hanging="426"/>
      </w:pPr>
      <w:commentRangeStart w:id="63"/>
      <w:r w:rsidRPr="004C6CB4">
        <w:rPr>
          <w:sz w:val="22"/>
          <w:szCs w:val="22"/>
        </w:rPr>
        <w:t xml:space="preserve">predloženie dokumentácie k VO na výkon </w:t>
      </w:r>
      <w:r w:rsidR="00161C93" w:rsidRPr="004C6CB4">
        <w:rPr>
          <w:sz w:val="22"/>
          <w:szCs w:val="22"/>
        </w:rPr>
        <w:t xml:space="preserve">prvej </w:t>
      </w:r>
      <w:r w:rsidRPr="004C6CB4">
        <w:rPr>
          <w:sz w:val="22"/>
          <w:szCs w:val="22"/>
        </w:rPr>
        <w:t>ex</w:t>
      </w:r>
      <w:r w:rsidR="00F71CCE">
        <w:rPr>
          <w:sz w:val="22"/>
          <w:szCs w:val="22"/>
        </w:rPr>
        <w:t xml:space="preserve"> </w:t>
      </w:r>
      <w:r w:rsidRPr="004C6CB4">
        <w:rPr>
          <w:sz w:val="22"/>
          <w:szCs w:val="22"/>
        </w:rPr>
        <w:t>ante kontroly</w:t>
      </w:r>
      <w:del w:id="64" w:author="Hudec, Branislav" w:date="2021-04-26T11:05:00Z">
        <w:r w:rsidRPr="004C6CB4" w:rsidDel="00631E1A">
          <w:rPr>
            <w:sz w:val="22"/>
            <w:szCs w:val="22"/>
          </w:rPr>
          <w:delText>, ak je takáto kontrola vzhľadom na charakter zákazky povinná</w:delText>
        </w:r>
      </w:del>
      <w:r w:rsidRPr="004C6CB4">
        <w:rPr>
          <w:sz w:val="22"/>
          <w:szCs w:val="22"/>
        </w:rPr>
        <w:t xml:space="preserve">, </w:t>
      </w:r>
      <w:r w:rsidR="0095057C" w:rsidRPr="004C6CB4">
        <w:rPr>
          <w:sz w:val="22"/>
          <w:szCs w:val="22"/>
        </w:rPr>
        <w:t>alebo</w:t>
      </w:r>
      <w:commentRangeEnd w:id="63"/>
      <w:r w:rsidR="00335ACA" w:rsidRPr="004C6CB4">
        <w:rPr>
          <w:rStyle w:val="Odkaznakomentr"/>
          <w:sz w:val="22"/>
          <w:szCs w:val="22"/>
          <w:lang w:val="x-none" w:eastAsia="x-none"/>
        </w:rPr>
        <w:commentReference w:id="63"/>
      </w:r>
      <w:r w:rsidR="0095057C" w:rsidRPr="004C6CB4">
        <w:rPr>
          <w:sz w:val="22"/>
          <w:szCs w:val="22"/>
        </w:rPr>
        <w:t xml:space="preserve"> </w:t>
      </w:r>
    </w:p>
    <w:p w14:paraId="1CC179FD" w14:textId="55B0909A"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w:t>
      </w:r>
      <w:ins w:id="65" w:author="Hudec, Branislav" w:date="2021-04-26T16:07:00Z">
        <w:r w:rsidR="00586918">
          <w:rPr>
            <w:sz w:val="22"/>
            <w:szCs w:val="22"/>
          </w:rPr>
          <w:t xml:space="preserve">nebola vykonaná </w:t>
        </w:r>
      </w:ins>
      <w:del w:id="66" w:author="Hudec, Branislav" w:date="2021-04-26T16:07:00Z">
        <w:r w:rsidRPr="004C6CB4" w:rsidDel="00586918">
          <w:rPr>
            <w:sz w:val="22"/>
            <w:szCs w:val="22"/>
          </w:rPr>
          <w:delText xml:space="preserve">nie je povinne vykonávaná </w:delText>
        </w:r>
      </w:del>
      <w:r w:rsidR="00161C93" w:rsidRPr="004C6CB4">
        <w:rPr>
          <w:sz w:val="22"/>
          <w:szCs w:val="22"/>
        </w:rPr>
        <w:t xml:space="preserve">prvá </w:t>
      </w:r>
      <w:r w:rsidRPr="004C6CB4">
        <w:rPr>
          <w:sz w:val="22"/>
          <w:szCs w:val="22"/>
        </w:rPr>
        <w:t>ex</w:t>
      </w:r>
      <w:r w:rsidR="00F71CCE">
        <w:rPr>
          <w:sz w:val="22"/>
          <w:szCs w:val="22"/>
        </w:rPr>
        <w:t xml:space="preserve"> </w:t>
      </w:r>
      <w:r w:rsidRPr="004C6CB4">
        <w:rPr>
          <w:sz w:val="22"/>
          <w:szCs w:val="22"/>
        </w:rPr>
        <w:t>ante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77777777" w:rsidR="00E96899" w:rsidRPr="000E3433" w:rsidRDefault="009F1CF6" w:rsidP="004C6CB4">
      <w:pPr>
        <w:pStyle w:val="Odsekzoznamu"/>
        <w:numPr>
          <w:ilvl w:val="3"/>
          <w:numId w:val="61"/>
        </w:numPr>
        <w:spacing w:before="120" w:line="264" w:lineRule="auto"/>
        <w:ind w:hanging="530"/>
      </w:pPr>
      <w:r w:rsidRPr="004C6CB4">
        <w:rPr>
          <w:sz w:val="22"/>
        </w:rPr>
        <w:t>spustenie procesu zadávania zákazky v rámci elektronického trhoviska</w:t>
      </w:r>
      <w:r w:rsidR="00E96899" w:rsidRPr="004C6CB4">
        <w:rPr>
          <w:sz w:val="22"/>
        </w:rPr>
        <w:t xml:space="preserve"> 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4C776AEF" w14:textId="2713636C" w:rsidR="007A714C" w:rsidRPr="004C6CB4" w:rsidRDefault="002F22D1" w:rsidP="004C6CB4">
      <w:pPr>
        <w:spacing w:before="120" w:line="264" w:lineRule="auto"/>
        <w:ind w:left="540"/>
        <w:jc w:val="both"/>
        <w:rPr>
          <w:b/>
        </w:rPr>
      </w:pPr>
      <w:r w:rsidRPr="004C6CB4">
        <w:rPr>
          <w:rFonts w:ascii="Times New Roman" w:hAnsi="Times New Roman"/>
          <w:b/>
        </w:rPr>
        <w:t>Zákon o verejnom obstarávaní alebo zákon o</w:t>
      </w:r>
      <w:del w:id="67" w:author="Hudec, Branislav" w:date="2021-04-13T12:35:00Z">
        <w:r w:rsidRPr="004C6CB4" w:rsidDel="00AC5A46">
          <w:rPr>
            <w:rFonts w:ascii="Times New Roman" w:hAnsi="Times New Roman"/>
            <w:b/>
          </w:rPr>
          <w:delText xml:space="preserve"> </w:delText>
        </w:r>
      </w:del>
      <w:ins w:id="68" w:author="Hudec, Branislav" w:date="2021-04-13T12:35:00Z">
        <w:r w:rsidR="00AC5A46">
          <w:rPr>
            <w:rFonts w:ascii="Times New Roman" w:hAnsi="Times New Roman"/>
            <w:b/>
          </w:rPr>
          <w:t> </w:t>
        </w:r>
      </w:ins>
      <w:r w:rsidRPr="004C6CB4">
        <w:rPr>
          <w:rFonts w:ascii="Times New Roman" w:hAnsi="Times New Roman"/>
          <w:b/>
        </w:rPr>
        <w:t>VO</w:t>
      </w:r>
      <w:ins w:id="69" w:author="Hudec, Branislav" w:date="2021-04-13T12:35:00Z">
        <w:r w:rsidR="00AC5A46">
          <w:rPr>
            <w:rFonts w:ascii="Times New Roman" w:hAnsi="Times New Roman"/>
            <w:b/>
          </w:rPr>
          <w:t xml:space="preserve"> alebo ZVO v prílohe č. 4</w:t>
        </w:r>
      </w:ins>
      <w:r w:rsidRPr="004C6CB4">
        <w:rPr>
          <w:rFonts w:ascii="Times New Roman" w:hAnsi="Times New Roman"/>
          <w:b/>
        </w:rPr>
        <w:t xml:space="preserve">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predpisov</w:t>
      </w:r>
      <w:r w:rsidR="007A714C" w:rsidRPr="004C6CB4">
        <w:rPr>
          <w:rFonts w:ascii="Times New Roman" w:hAnsi="Times New Roman"/>
        </w:rPr>
        <w:t>;</w:t>
      </w:r>
    </w:p>
    <w:p w14:paraId="1C4E221A" w14:textId="77777777" w:rsidR="007A714C" w:rsidRPr="004C6CB4" w:rsidRDefault="007A714C" w:rsidP="004C6CB4">
      <w:pPr>
        <w:spacing w:before="120" w:line="264" w:lineRule="auto"/>
        <w:ind w:left="540"/>
        <w:jc w:val="both"/>
        <w:rPr>
          <w:b/>
        </w:rPr>
      </w:pPr>
      <w:r w:rsidRPr="004C6CB4">
        <w:rPr>
          <w:rFonts w:ascii="Times New Roman" w:hAnsi="Times New Roman"/>
          <w:b/>
        </w:rPr>
        <w:t>Zákon č. 25/2006 Z. z.</w:t>
      </w:r>
      <w:r w:rsidRPr="004C6CB4">
        <w:rPr>
          <w:rFonts w:ascii="Times New Roman" w:hAnsi="Times New Roman"/>
        </w:rPr>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70"/>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lastRenderedPageBreak/>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70"/>
    <w:p w14:paraId="63C88C75" w14:textId="705A60DE" w:rsidR="00BA0F6E" w:rsidRPr="00307126" w:rsidRDefault="00291178" w:rsidP="00070919">
      <w:pPr>
        <w:spacing w:before="120" w:after="0" w:line="264" w:lineRule="auto"/>
        <w:ind w:left="567"/>
        <w:jc w:val="both"/>
        <w:rPr>
          <w:rFonts w:ascii="Times New Roman" w:hAnsi="Times New Roman"/>
          <w:bCs/>
        </w:rPr>
      </w:pPr>
      <w:r w:rsidRPr="00067253">
        <w:rPr>
          <w:rStyle w:val="Odkaznakomentr"/>
          <w:rFonts w:ascii="Times New Roman" w:hAnsi="Times New Roman"/>
          <w:sz w:val="22"/>
          <w:lang w:val="x-none"/>
        </w:rPr>
        <w:commentReference w:id="70"/>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71"/>
      <w:r w:rsidR="00156C07" w:rsidRPr="00307126">
        <w:rPr>
          <w:rFonts w:ascii="Times New Roman" w:hAnsi="Times New Roman"/>
        </w:rPr>
        <w:t>a zdroja pro-rata</w:t>
      </w:r>
      <w:commentRangeEnd w:id="71"/>
      <w:r w:rsidR="00E47083">
        <w:rPr>
          <w:rStyle w:val="Odkaznakomentr"/>
          <w:rFonts w:ascii="Times New Roman" w:eastAsia="Times New Roman" w:hAnsi="Times New Roman"/>
          <w:lang w:val="x-none" w:eastAsia="x-none"/>
        </w:rPr>
        <w:commentReference w:id="71"/>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lastRenderedPageBreak/>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72"/>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73"/>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73"/>
      <w:r w:rsidR="00C1199A" w:rsidRPr="00307126">
        <w:rPr>
          <w:rStyle w:val="Odkaznakomentr"/>
          <w:rFonts w:ascii="Times New Roman" w:eastAsia="Times New Roman" w:hAnsi="Times New Roman"/>
          <w:sz w:val="22"/>
          <w:szCs w:val="22"/>
          <w:lang w:eastAsia="sk-SK"/>
        </w:rPr>
        <w:commentReference w:id="73"/>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72"/>
      <w:r w:rsidR="009C6F75" w:rsidRPr="00773D77">
        <w:rPr>
          <w:rStyle w:val="Odkaznakomentr"/>
          <w:rFonts w:ascii="Times New Roman" w:hAnsi="Times New Roman"/>
          <w:sz w:val="22"/>
          <w:lang w:val="x-none"/>
        </w:rPr>
        <w:commentReference w:id="72"/>
      </w:r>
      <w:r w:rsidRPr="00307126">
        <w:rPr>
          <w:rFonts w:ascii="Times New Roman" w:hAnsi="Times New Roman"/>
          <w:bCs/>
        </w:rPr>
        <w:t xml:space="preserve">  Ak </w:t>
      </w:r>
      <w:r w:rsidRPr="00307126">
        <w:rPr>
          <w:rFonts w:ascii="Times New Roman" w:hAnsi="Times New Roman"/>
          <w:bCs/>
        </w:rPr>
        <w:lastRenderedPageBreak/>
        <w:t xml:space="preserve">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77777777"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620EC775" w:rsidR="00323747" w:rsidRPr="00F557E6"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t xml:space="preserve">V závislosti od </w:t>
      </w:r>
      <w:r w:rsidR="00E67226" w:rsidRPr="00F557E6">
        <w:rPr>
          <w:rFonts w:ascii="Times New Roman" w:hAnsi="Times New Roman"/>
        </w:rPr>
        <w:t xml:space="preserve">preukázateľného začatia postupu zadávania zákazky bude </w:t>
      </w:r>
      <w:r w:rsidR="005766BC">
        <w:rPr>
          <w:rFonts w:ascii="Times New Roman" w:hAnsi="Times New Roman"/>
        </w:rPr>
        <w:t>P</w:t>
      </w:r>
      <w:r w:rsidRPr="00F557E6">
        <w:rPr>
          <w:rFonts w:ascii="Times New Roman" w:hAnsi="Times New Roman"/>
        </w:rPr>
        <w:t>rijímateľ</w:t>
      </w:r>
      <w:r w:rsidR="00E67226" w:rsidRPr="00F557E6">
        <w:rPr>
          <w:rFonts w:ascii="Times New Roman" w:hAnsi="Times New Roman"/>
        </w:rPr>
        <w:t xml:space="preserve"> postupovať podľa</w:t>
      </w:r>
      <w:r w:rsidRPr="00F557E6">
        <w:rPr>
          <w:rFonts w:ascii="Times New Roman" w:hAnsi="Times New Roman"/>
        </w:rPr>
        <w:t xml:space="preserve"> zákona o VO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Pr="00F557E6">
        <w:rPr>
          <w:rFonts w:ascii="Times New Roman" w:hAnsi="Times New Roman"/>
        </w:rPr>
        <w:t>po 1</w:t>
      </w:r>
      <w:r w:rsidR="00E67226" w:rsidRPr="00F557E6">
        <w:rPr>
          <w:rFonts w:ascii="Times New Roman" w:hAnsi="Times New Roman"/>
        </w:rPr>
        <w:t>7</w:t>
      </w:r>
      <w:r w:rsidRPr="00F557E6">
        <w:rPr>
          <w:rFonts w:ascii="Times New Roman" w:hAnsi="Times New Roman"/>
        </w:rPr>
        <w:t xml:space="preserve">.4.2016) alebo zákona </w:t>
      </w:r>
      <w:r w:rsidR="007275F1" w:rsidRPr="00F557E6">
        <w:rPr>
          <w:rFonts w:ascii="Times New Roman" w:hAnsi="Times New Roman"/>
        </w:rPr>
        <w:t xml:space="preserve">                          </w:t>
      </w:r>
      <w:r w:rsidRPr="00F557E6">
        <w:rPr>
          <w:rFonts w:ascii="Times New Roman" w:hAnsi="Times New Roman"/>
        </w:rPr>
        <w:t xml:space="preserve">č. 25/2006 Z. z.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00E67226" w:rsidRPr="00F557E6">
        <w:rPr>
          <w:rFonts w:ascii="Times New Roman" w:hAnsi="Times New Roman"/>
        </w:rPr>
        <w:t>do</w:t>
      </w:r>
      <w:r w:rsidRPr="00F557E6">
        <w:rPr>
          <w:rFonts w:ascii="Times New Roman" w:hAnsi="Times New Roman"/>
        </w:rPr>
        <w:t xml:space="preserve"> 1</w:t>
      </w:r>
      <w:r w:rsidR="00E67226" w:rsidRPr="00F557E6">
        <w:rPr>
          <w:rFonts w:ascii="Times New Roman" w:hAnsi="Times New Roman"/>
        </w:rPr>
        <w:t>7</w:t>
      </w:r>
      <w:r w:rsidRPr="00F557E6">
        <w:rPr>
          <w:rFonts w:ascii="Times New Roman" w:hAnsi="Times New Roman"/>
        </w:rPr>
        <w:t>.4.2016). Odkazy na ustanovenia zákona</w:t>
      </w:r>
      <w:r w:rsidR="00180746" w:rsidRPr="00F557E6">
        <w:rPr>
          <w:rFonts w:ascii="Times New Roman" w:hAnsi="Times New Roman"/>
        </w:rPr>
        <w:t xml:space="preserve"> </w:t>
      </w:r>
      <w:r w:rsidRPr="00F557E6">
        <w:rPr>
          <w:rFonts w:ascii="Times New Roman" w:hAnsi="Times New Roman"/>
        </w:rPr>
        <w:t>č. 25/2006 Z. z. sú ďalej v texte uvádzané v zátvorke.</w:t>
      </w:r>
    </w:p>
    <w:p w14:paraId="4AA2B5C1" w14:textId="277A03D3"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del w:id="74" w:author="Hudec, Branislav" w:date="2021-04-26T10:50:00Z">
        <w:r w:rsidR="005766BC" w:rsidDel="009574C3">
          <w:rPr>
            <w:rFonts w:ascii="Times New Roman" w:hAnsi="Times New Roman"/>
          </w:rPr>
          <w:br/>
        </w:r>
      </w:del>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w:t>
      </w:r>
      <w:ins w:id="75" w:author="Hudec, Branislav" w:date="2021-04-13T14:59:00Z">
        <w:r w:rsidR="00DC24F9">
          <w:rPr>
            <w:rFonts w:ascii="Times New Roman" w:hAnsi="Times New Roman"/>
          </w:rPr>
          <w:t xml:space="preserve">s nízkou hodnotou </w:t>
        </w:r>
      </w:ins>
      <w:del w:id="76" w:author="Hudec, Branislav" w:date="2021-04-13T14:59:00Z">
        <w:r w:rsidR="00685086" w:rsidRPr="00307126" w:rsidDel="00DC24F9">
          <w:rPr>
            <w:rFonts w:ascii="Times New Roman" w:hAnsi="Times New Roman"/>
          </w:rPr>
          <w:delText xml:space="preserve">v hodnote nad </w:delText>
        </w:r>
        <w:r w:rsidR="00C51325" w:rsidDel="00DC24F9">
          <w:rPr>
            <w:rFonts w:ascii="Times New Roman" w:hAnsi="Times New Roman"/>
          </w:rPr>
          <w:delText>5</w:delText>
        </w:r>
        <w:r w:rsidR="00C87DB5" w:rsidDel="00DC24F9">
          <w:rPr>
            <w:rFonts w:ascii="Times New Roman" w:hAnsi="Times New Roman"/>
          </w:rPr>
          <w:delText xml:space="preserve">0 </w:delText>
        </w:r>
        <w:r w:rsidR="00685086" w:rsidRPr="00307126" w:rsidDel="00DC24F9">
          <w:rPr>
            <w:rFonts w:ascii="Times New Roman" w:hAnsi="Times New Roman"/>
          </w:rPr>
          <w:delText xml:space="preserve">000 </w:delText>
        </w:r>
        <w:r w:rsidR="00347518" w:rsidDel="00DC24F9">
          <w:rPr>
            <w:rFonts w:ascii="Times New Roman" w:hAnsi="Times New Roman"/>
          </w:rPr>
          <w:delText>EUR</w:delText>
        </w:r>
        <w:r w:rsidR="00347518" w:rsidRPr="00307126" w:rsidDel="00DC24F9">
          <w:rPr>
            <w:rFonts w:ascii="Times New Roman" w:hAnsi="Times New Roman"/>
          </w:rPr>
          <w:delText xml:space="preserve"> </w:delText>
        </w:r>
      </w:del>
      <w:r w:rsidR="00685086" w:rsidRPr="00307126">
        <w:rPr>
          <w:rFonts w:ascii="Times New Roman" w:hAnsi="Times New Roman"/>
        </w:rPr>
        <w:t xml:space="preserve">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0EEFF71B" w:rsidR="003C0F18" w:rsidRPr="00325D6C" w:rsidRDefault="003C0F18" w:rsidP="00F52F40">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w:t>
      </w:r>
      <w:r w:rsidR="00FD4EE9">
        <w:rPr>
          <w:rFonts w:ascii="Times New Roman" w:hAnsi="Times New Roman"/>
        </w:rPr>
        <w:t xml:space="preserve"> </w:t>
      </w:r>
      <w:r w:rsidRPr="00307126">
        <w:rPr>
          <w:rFonts w:ascii="Times New Roman" w:hAnsi="Times New Roman"/>
        </w:rPr>
        <w:t>obstarávania tovarov, služieb, stavebných prác a súvisiacich postupov v plnom rozsahu</w:t>
      </w:r>
      <w:r w:rsidR="00E96899">
        <w:rPr>
          <w:rFonts w:ascii="Times New Roman" w:hAnsi="Times New Roman"/>
        </w:rPr>
        <w:t xml:space="preserve"> </w:t>
      </w:r>
      <w:r w:rsidR="00E96899" w:rsidRPr="00625D83">
        <w:rPr>
          <w:rFonts w:ascii="Times New Roman" w:hAnsi="Times New Roman"/>
        </w:rPr>
        <w:t>cez ITMS2014+</w:t>
      </w:r>
      <w:r w:rsidRPr="00307126">
        <w:rPr>
          <w:rFonts w:ascii="Times New Roman" w:hAnsi="Times New Roman"/>
        </w:rPr>
        <w:t xml:space="preserve">.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 xml:space="preserve">Poskytovateľ nie je oprávnený požadovať predloženie dokumentácie </w:t>
      </w:r>
      <w:r w:rsidR="00E96899" w:rsidRPr="00625D83">
        <w:rPr>
          <w:rFonts w:ascii="Times New Roman" w:hAnsi="Times New Roman"/>
        </w:rPr>
        <w:lastRenderedPageBreak/>
        <w:t>aj písomne a rovnako nie je oprávnený požadovať elektronické predkladanie dokumentácie, ak predmetná dokumentácia bola predložená</w:t>
      </w:r>
      <w:r w:rsidR="00EF3013">
        <w:rPr>
          <w:rFonts w:ascii="Times New Roman" w:hAnsi="Times New Roman"/>
        </w:rPr>
        <w:t>, resp. sprístupnená</w:t>
      </w:r>
      <w:r w:rsidR="00E96899" w:rsidRPr="00625D83">
        <w:rPr>
          <w:rFonts w:ascii="Times New Roman" w:hAnsi="Times New Roman"/>
        </w:rPr>
        <w:t xml:space="preserve"> cez ITMS2014+</w:t>
      </w:r>
      <w:r w:rsidRPr="00307126">
        <w:rPr>
          <w:rFonts w:ascii="Times New Roman" w:hAnsi="Times New Roman"/>
        </w:rPr>
        <w:t xml:space="preserve">. </w:t>
      </w:r>
      <w:r w:rsidR="00F52F40">
        <w:rPr>
          <w:rFonts w:ascii="Times New Roman" w:hAnsi="Times New Roman"/>
        </w:rPr>
        <w:t>R</w:t>
      </w:r>
      <w:r w:rsidRPr="00307126">
        <w:rPr>
          <w:rFonts w:ascii="Times New Roman" w:hAnsi="Times New Roman"/>
        </w:rPr>
        <w:t xml:space="preserve">ozsah dokumentácie, ktorú </w:t>
      </w:r>
      <w:r w:rsidR="0014042F" w:rsidRPr="00307126">
        <w:rPr>
          <w:rFonts w:ascii="Times New Roman" w:hAnsi="Times New Roman"/>
        </w:rPr>
        <w:t xml:space="preserve">Prijímateľ </w:t>
      </w:r>
      <w:r w:rsidRPr="00307126">
        <w:rPr>
          <w:rFonts w:ascii="Times New Roman" w:hAnsi="Times New Roman"/>
        </w:rPr>
        <w:t>povinne predkladá cez ITMS2014+ je definovaný</w:t>
      </w:r>
      <w:r w:rsidR="00F52F40" w:rsidRPr="00F52F40">
        <w:t xml:space="preserve"> </w:t>
      </w:r>
      <w:r w:rsidR="00F52F40" w:rsidRPr="00F52F40">
        <w:rPr>
          <w:rFonts w:ascii="Times New Roman" w:hAnsi="Times New Roman"/>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5766BC">
        <w:rPr>
          <w:rFonts w:ascii="Times New Roman" w:hAnsi="Times New Roman"/>
        </w:rPr>
        <w:t>P</w:t>
      </w:r>
      <w:r w:rsidR="00F52F40" w:rsidRPr="00F52F40">
        <w:rPr>
          <w:rFonts w:ascii="Times New Roman" w:hAnsi="Times New Roman"/>
        </w:rPr>
        <w:t xml:space="preserve">rijímatelia sú povinní využívať elektronický prostriedok po 18.10.2018 v prípade nadlimitných a podlimitných zákaziek VO). </w:t>
      </w:r>
      <w:r w:rsidRPr="00307126">
        <w:rPr>
          <w:rFonts w:ascii="Times New Roman" w:hAnsi="Times New Roman"/>
        </w:rPr>
        <w:t xml:space="preserve"> </w:t>
      </w:r>
      <w:r w:rsidR="008568C1" w:rsidRPr="00F52F40">
        <w:rPr>
          <w:rFonts w:ascii="Times New Roman" w:hAnsi="Times New Roman"/>
        </w:rPr>
        <w:t xml:space="preserve">Prijímateľ je v každom prípade povinný v ITMS2014+ najprv založiť objekt VO. Je akceptovateľné, ak </w:t>
      </w:r>
      <w:r w:rsidR="005766BC">
        <w:rPr>
          <w:rFonts w:ascii="Times New Roman" w:hAnsi="Times New Roman"/>
        </w:rPr>
        <w:t>P</w:t>
      </w:r>
      <w:r w:rsidR="008568C1"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8568C1" w:rsidRPr="00325D6C">
        <w:rPr>
          <w:rFonts w:ascii="Times New Roman" w:hAnsi="Times New Roman"/>
        </w:rPr>
        <w:t xml:space="preserve">tém EKS po uzavretí zmluvy automaticky vygeneruje súbor údajov zachytávajúcich priebeh zadávania zákazky, vrátane uzavretej zmluvy) alebo ak </w:t>
      </w:r>
      <w:r w:rsidR="005766BC">
        <w:rPr>
          <w:rFonts w:ascii="Times New Roman" w:hAnsi="Times New Roman"/>
        </w:rPr>
        <w:t>P</w:t>
      </w:r>
      <w:r w:rsidR="008568C1" w:rsidRPr="00325D6C">
        <w:rPr>
          <w:rFonts w:ascii="Times New Roman" w:hAnsi="Times New Roman"/>
        </w:rPr>
        <w:t xml:space="preserve">rijímateľ predloží cez ITMS2014+ prihlasovacie údaje, ktoré zabezpečia, že </w:t>
      </w:r>
      <w:r w:rsidR="005766BC">
        <w:rPr>
          <w:rFonts w:ascii="Times New Roman" w:hAnsi="Times New Roman"/>
        </w:rPr>
        <w:t>Poskytovateľ</w:t>
      </w:r>
      <w:r w:rsidR="008568C1" w:rsidRPr="00325D6C">
        <w:rPr>
          <w:rFonts w:ascii="Times New Roman" w:hAnsi="Times New Roman"/>
        </w:rPr>
        <w:t xml:space="preserve"> bude mať prístup k dokumentácii k zákazke, ktorá je nahratá v elektronickom prostriedku (napr. v systéme EVO), a to pre účely výkonu finančnej kontroly/kontroly. </w:t>
      </w:r>
      <w:r w:rsidR="00E96899" w:rsidRPr="00325D6C">
        <w:rPr>
          <w:rFonts w:ascii="Times New Roman" w:hAnsi="Times New Roman"/>
        </w:rPr>
        <w:t>Poskytovateľ</w:t>
      </w:r>
      <w:r w:rsidR="00EA3175" w:rsidRPr="00325D6C">
        <w:rPr>
          <w:rFonts w:ascii="Times New Roman" w:hAnsi="Times New Roman"/>
        </w:rPr>
        <w:t xml:space="preserve"> je povinný s ohľadom na podmienky uvedené v predošlej vete vyžadovať predloženie dokumentácie cez ITMS2014+ aj v prípade zákaziek s nízkou hodnotou, pričom rozsah takto predkladanej dokumentácie určí </w:t>
      </w:r>
      <w:r w:rsidR="00E96899" w:rsidRPr="00325D6C">
        <w:rPr>
          <w:rFonts w:ascii="Times New Roman" w:hAnsi="Times New Roman"/>
        </w:rPr>
        <w:t>Poskytovateľ</w:t>
      </w:r>
      <w:r w:rsidR="00EA3175" w:rsidRPr="00325D6C">
        <w:rPr>
          <w:rFonts w:ascii="Times New Roman" w:hAnsi="Times New Roman"/>
        </w:rPr>
        <w:t xml:space="preserve">. </w:t>
      </w:r>
      <w:r w:rsidRPr="00325D6C">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325D6C">
        <w:rPr>
          <w:rFonts w:ascii="Times New Roman" w:hAnsi="Times New Roman"/>
        </w:rPr>
        <w:t xml:space="preserve"> predkladanej cez ITMS2014+</w:t>
      </w:r>
      <w:r w:rsidRPr="00325D6C">
        <w:rPr>
          <w:rFonts w:ascii="Times New Roman" w:hAnsi="Times New Roman"/>
        </w:rPr>
        <w:t xml:space="preserve">,  a vyhlásenie, že predkladaná </w:t>
      </w:r>
      <w:r w:rsidR="00E96899" w:rsidRPr="00325D6C">
        <w:rPr>
          <w:rFonts w:ascii="Times New Roman" w:hAnsi="Times New Roman"/>
        </w:rPr>
        <w:t xml:space="preserve">dokumentácia </w:t>
      </w:r>
      <w:r w:rsidRPr="00325D6C">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25D6C">
        <w:rPr>
          <w:rFonts w:ascii="Times New Roman" w:hAnsi="Times New Roman"/>
        </w:rPr>
        <w:t>finančnú</w:t>
      </w:r>
      <w:r w:rsidRPr="00325D6C">
        <w:rPr>
          <w:rFonts w:ascii="Times New Roman" w:hAnsi="Times New Roman"/>
        </w:rPr>
        <w:t xml:space="preserve"> kontrolu a jej </w:t>
      </w:r>
      <w:r w:rsidR="00922245" w:rsidRPr="00325D6C">
        <w:rPr>
          <w:rFonts w:ascii="Times New Roman" w:hAnsi="Times New Roman"/>
        </w:rPr>
        <w:t xml:space="preserve">možné </w:t>
      </w:r>
      <w:r w:rsidRPr="00325D6C">
        <w:rPr>
          <w:rFonts w:ascii="Times New Roman" w:hAnsi="Times New Roman"/>
        </w:rPr>
        <w:t xml:space="preserve">závery </w:t>
      </w:r>
      <w:r w:rsidR="00922245" w:rsidRPr="00325D6C">
        <w:rPr>
          <w:rFonts w:ascii="Times New Roman" w:hAnsi="Times New Roman"/>
        </w:rPr>
        <w:t>sú uvedené v</w:t>
      </w:r>
      <w:r w:rsidRPr="00325D6C">
        <w:rPr>
          <w:rFonts w:ascii="Times New Roman" w:hAnsi="Times New Roman"/>
        </w:rPr>
        <w:t xml:space="preserve"> odseku 1</w:t>
      </w:r>
      <w:r w:rsidR="00FD4EE9" w:rsidRPr="00325D6C">
        <w:rPr>
          <w:rFonts w:ascii="Times New Roman" w:hAnsi="Times New Roman"/>
        </w:rPr>
        <w:t>4</w:t>
      </w:r>
      <w:r w:rsidRPr="00325D6C">
        <w:rPr>
          <w:rFonts w:ascii="Times New Roman" w:hAnsi="Times New Roman"/>
        </w:rPr>
        <w:t xml:space="preserve"> tohto článku VZP. </w:t>
      </w:r>
      <w:r w:rsidR="00FD4EE9" w:rsidRPr="00325D6C">
        <w:rPr>
          <w:rFonts w:ascii="Times New Roman" w:hAnsi="Times New Roman"/>
        </w:rPr>
        <w:t xml:space="preserve">V prípade, že dokumentácia predložená cez ITMS 2014+ nie je kompletná, </w:t>
      </w:r>
      <w:r w:rsidR="005766BC">
        <w:rPr>
          <w:rFonts w:ascii="Times New Roman" w:hAnsi="Times New Roman"/>
        </w:rPr>
        <w:t>P</w:t>
      </w:r>
      <w:r w:rsidR="00FD4EE9" w:rsidRPr="00325D6C">
        <w:rPr>
          <w:rFonts w:ascii="Times New Roman" w:hAnsi="Times New Roman"/>
        </w:rPr>
        <w:t xml:space="preserve">rijímateľ je povinný predložiť aj chýbajúcu časť dokumentácie cez ITMS 2014+ na základe žiadosti Poskytovateľa o doplnenie dokumentácie doručenej </w:t>
      </w:r>
      <w:r w:rsidR="00DC1ADB" w:rsidRPr="00325D6C">
        <w:rPr>
          <w:rFonts w:ascii="Times New Roman" w:hAnsi="Times New Roman"/>
        </w:rPr>
        <w:t>v listinnej podobe alebo elektronickej podobe</w:t>
      </w:r>
      <w:r w:rsidR="00FD4EE9" w:rsidRPr="00325D6C">
        <w:rPr>
          <w:rFonts w:ascii="Times New Roman" w:hAnsi="Times New Roman"/>
        </w:rPr>
        <w:t>. Uvedené sa týka aj prípadov, keď je dokumentácia predložená cez ITMS 2014+ nečitateľná alebo poškodená.</w:t>
      </w:r>
      <w:r w:rsidR="008066A8" w:rsidRPr="00325D6C">
        <w:rPr>
          <w:rFonts w:ascii="Times New Roman" w:hAnsi="Times New Roman"/>
        </w:rPr>
        <w:t xml:space="preserve"> V prípade, ak Prijímateľ ktorékoľvek vyhlásenie podľa tohto odseku napriek výzve Poskytovateľa nepredloží,</w:t>
      </w:r>
      <w:r w:rsidR="009F6A65" w:rsidRPr="00325D6C">
        <w:rPr>
          <w:rFonts w:ascii="Times New Roman" w:hAnsi="Times New Roman"/>
        </w:rPr>
        <w:t xml:space="preserve"> môže byť uvedené kvalifikované ako </w:t>
      </w:r>
      <w:r w:rsidR="008D3361" w:rsidRPr="00325D6C">
        <w:rPr>
          <w:rFonts w:ascii="Times New Roman" w:hAnsi="Times New Roman"/>
        </w:rPr>
        <w:t xml:space="preserve"> podstatné </w:t>
      </w:r>
      <w:r w:rsidR="00767928" w:rsidRPr="00325D6C">
        <w:rPr>
          <w:rFonts w:ascii="Times New Roman" w:hAnsi="Times New Roman"/>
        </w:rPr>
        <w:t xml:space="preserve">porušenie </w:t>
      </w:r>
      <w:r w:rsidR="008D3361" w:rsidRPr="00325D6C">
        <w:rPr>
          <w:rFonts w:ascii="Times New Roman" w:hAnsi="Times New Roman"/>
        </w:rPr>
        <w:t>povinnost</w:t>
      </w:r>
      <w:r w:rsidR="002A4553" w:rsidRPr="00325D6C">
        <w:rPr>
          <w:rFonts w:ascii="Times New Roman" w:hAnsi="Times New Roman"/>
        </w:rPr>
        <w:t>í</w:t>
      </w:r>
      <w:r w:rsidR="008D3361" w:rsidRPr="00325D6C">
        <w:rPr>
          <w:rFonts w:ascii="Times New Roman" w:hAnsi="Times New Roman"/>
        </w:rPr>
        <w:t xml:space="preserve"> Prijímateľom</w:t>
      </w:r>
      <w:r w:rsidR="002A4553" w:rsidRPr="00325D6C">
        <w:rPr>
          <w:rFonts w:ascii="Times New Roman" w:hAnsi="Times New Roman"/>
        </w:rPr>
        <w:t>, resp. podstatné porušenie Zmluvy o poskytnutí NFP</w:t>
      </w:r>
      <w:r w:rsidR="00767928" w:rsidRPr="00325D6C">
        <w:rPr>
          <w:rFonts w:ascii="Times New Roman" w:hAnsi="Times New Roman"/>
        </w:rPr>
        <w:t xml:space="preserve">. </w:t>
      </w:r>
      <w:r w:rsidR="000478C1" w:rsidRPr="00325D6C">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w:t>
      </w:r>
      <w:r w:rsidR="003740BD" w:rsidRPr="00325D6C">
        <w:rPr>
          <w:rFonts w:ascii="Times New Roman" w:hAnsi="Times New Roman"/>
        </w:rPr>
        <w:t xml:space="preserve">V </w:t>
      </w:r>
      <w:r w:rsidR="003740BD" w:rsidRPr="005766BC">
        <w:rPr>
          <w:rFonts w:ascii="Times New Roman" w:hAnsi="Times New Roman"/>
        </w:rPr>
        <w:t xml:space="preserve">prípade, že Prijímateľ má aktivovanú elektronickú schránku, môže doručiť </w:t>
      </w:r>
      <w:r w:rsidR="005766BC" w:rsidRPr="005766BC">
        <w:rPr>
          <w:rFonts w:ascii="Times New Roman" w:hAnsi="Times New Roman"/>
        </w:rPr>
        <w:t xml:space="preserve">Poskytovateľovi </w:t>
      </w:r>
      <w:r w:rsidR="003740BD" w:rsidRPr="005766BC">
        <w:rPr>
          <w:rFonts w:ascii="Times New Roman" w:hAnsi="Times New Roman"/>
        </w:rPr>
        <w:t xml:space="preserve">žiadosť o vykonanie kontroly prostredníctvom elektronickej schránky alebo listinne, ak Prijímateľ nemá aktivovanú elektronickú schránku, doručí </w:t>
      </w:r>
      <w:r w:rsidR="005766BC" w:rsidRPr="00E6134D">
        <w:rPr>
          <w:rFonts w:ascii="Times New Roman" w:hAnsi="Times New Roman"/>
        </w:rPr>
        <w:t xml:space="preserve">Poskytovateľovi </w:t>
      </w:r>
      <w:r w:rsidR="003740BD" w:rsidRPr="00325D6C">
        <w:rPr>
          <w:rFonts w:ascii="Times New Roman" w:hAnsi="Times New Roman"/>
        </w:rPr>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r w:rsidR="005766BC" w:rsidRPr="005766BC">
        <w:rPr>
          <w:rFonts w:ascii="Times New Roman" w:hAnsi="Times New Roman"/>
        </w:rPr>
        <w:t>Poskytovateľa</w:t>
      </w:r>
      <w:r w:rsidR="003740BD" w:rsidRPr="005766BC">
        <w:rPr>
          <w:rFonts w:ascii="Times New Roman" w:hAnsi="Times New Roman"/>
        </w:rPr>
        <w:t>,</w:t>
      </w:r>
      <w:r w:rsidR="003740BD" w:rsidRPr="00325D6C">
        <w:rPr>
          <w:rFonts w:ascii="Times New Roman" w:hAnsi="Times New Roman"/>
        </w:rPr>
        <w:t xml:space="preserve"> a to zriadením prístupu do elektronického prostriedku použitého na elektronickú komunikáciu. Súčasťou elektronickej podoby dokumentácie sú aj auditné záznamy o všetkých úkonoch vykonaných v použitom elektronickom prostriedku.</w:t>
      </w:r>
      <w:r w:rsidR="008066A8" w:rsidRPr="00325D6C">
        <w:rPr>
          <w:rFonts w:ascii="Times New Roman" w:hAnsi="Times New Roman"/>
        </w:rPr>
        <w:t xml:space="preserve"> </w:t>
      </w:r>
    </w:p>
    <w:p w14:paraId="70C392E5" w14:textId="5F952CFE"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77"/>
      <w:r w:rsidR="008B0FB1" w:rsidRPr="00307126">
        <w:rPr>
          <w:rFonts w:ascii="Times New Roman" w:hAnsi="Times New Roman"/>
        </w:rPr>
        <w:t xml:space="preserve">obvyklej praxe (best practice) </w:t>
      </w:r>
      <w:commentRangeEnd w:id="77"/>
      <w:r w:rsidR="005E4601" w:rsidRPr="00307126">
        <w:rPr>
          <w:rStyle w:val="Odkaznakomentr"/>
          <w:rFonts w:ascii="Times New Roman" w:eastAsia="Times New Roman" w:hAnsi="Times New Roman"/>
          <w:sz w:val="22"/>
          <w:szCs w:val="22"/>
          <w:lang w:val="x-none" w:eastAsia="x-none"/>
        </w:rPr>
        <w:commentReference w:id="77"/>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472515B7"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 xml:space="preserve">Minimálny rozsah dokumentácie, ktorú </w:t>
      </w:r>
      <w:r w:rsidR="005766BC">
        <w:rPr>
          <w:rFonts w:ascii="Times New Roman" w:hAnsi="Times New Roman"/>
        </w:rPr>
        <w:t>P</w:t>
      </w:r>
      <w:r w:rsidR="00EA3175" w:rsidRPr="00307126">
        <w:rPr>
          <w:rFonts w:ascii="Times New Roman" w:hAnsi="Times New Roman"/>
        </w:rPr>
        <w:t>rijímateľ povinne predkladá cez ITMS2014+ je definovaný v príslušnej príručke pre prijímateľa</w:t>
      </w:r>
      <w:del w:id="78" w:author="Hudec, Branislav" w:date="2021-04-26T10:59:00Z">
        <w:r w:rsidR="00EA3175" w:rsidRPr="00307126" w:rsidDel="00631E1A">
          <w:rPr>
            <w:rFonts w:ascii="Times New Roman" w:hAnsi="Times New Roman"/>
          </w:rPr>
          <w:delText>, ktorú vydáva RO/SO</w:delText>
        </w:r>
      </w:del>
      <w:r w:rsidR="00EA3175" w:rsidRPr="00307126">
        <w:rPr>
          <w:rFonts w:ascii="Times New Roman" w:hAnsi="Times New Roman"/>
        </w:rPr>
        <w:t>.</w:t>
      </w:r>
    </w:p>
    <w:p w14:paraId="5C733A62" w14:textId="45E47FC1" w:rsidR="003C0F18" w:rsidRPr="00307126" w:rsidRDefault="00631E1A" w:rsidP="006C26E2">
      <w:pPr>
        <w:numPr>
          <w:ilvl w:val="1"/>
          <w:numId w:val="25"/>
        </w:numPr>
        <w:spacing w:before="120" w:after="0" w:line="264" w:lineRule="auto"/>
        <w:jc w:val="both"/>
        <w:rPr>
          <w:rFonts w:ascii="Times New Roman" w:hAnsi="Times New Roman"/>
        </w:rPr>
      </w:pPr>
      <w:ins w:id="79" w:author="Hudec, Branislav" w:date="2021-04-26T11:01:00Z">
        <w:r>
          <w:rPr>
            <w:rFonts w:ascii="Times New Roman" w:hAnsi="Times New Roman"/>
          </w:rPr>
          <w:lastRenderedPageBreak/>
          <w:t>K</w:t>
        </w:r>
      </w:ins>
      <w:del w:id="80" w:author="Hudec, Branislav" w:date="2021-04-26T11:01:00Z">
        <w:r w:rsidR="00647610" w:rsidRPr="00307126" w:rsidDel="00631E1A">
          <w:rPr>
            <w:rFonts w:ascii="Times New Roman" w:hAnsi="Times New Roman"/>
          </w:rPr>
          <w:delText>F</w:delText>
        </w:r>
        <w:r w:rsidR="00FA48DE" w:rsidRPr="00307126" w:rsidDel="00631E1A">
          <w:rPr>
            <w:rFonts w:ascii="Times New Roman" w:hAnsi="Times New Roman"/>
          </w:rPr>
          <w:delText>inančnú</w:delText>
        </w:r>
        <w:r w:rsidR="003C0F18" w:rsidRPr="00307126" w:rsidDel="00631E1A">
          <w:rPr>
            <w:rFonts w:ascii="Times New Roman" w:hAnsi="Times New Roman"/>
          </w:rPr>
          <w:delText xml:space="preserve"> k</w:delText>
        </w:r>
      </w:del>
      <w:r w:rsidR="003C0F18" w:rsidRPr="00307126">
        <w:rPr>
          <w:rFonts w:ascii="Times New Roman" w:hAnsi="Times New Roman"/>
        </w:rPr>
        <w:t>ontrolu pravidiel a postupov stanovených zákonom o</w:t>
      </w:r>
      <w:r w:rsidR="00647610" w:rsidRPr="00307126">
        <w:rPr>
          <w:rFonts w:ascii="Times New Roman" w:hAnsi="Times New Roman"/>
        </w:rPr>
        <w:t> </w:t>
      </w:r>
      <w:r w:rsidR="003C0F18" w:rsidRPr="00307126">
        <w:rPr>
          <w:rFonts w:ascii="Times New Roman" w:hAnsi="Times New Roman"/>
        </w:rPr>
        <w:t>VO</w:t>
      </w:r>
      <w:r w:rsidR="00647610"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E242EC">
        <w:rPr>
          <w:rFonts w:ascii="Times New Roman" w:hAnsi="Times New Roman"/>
        </w:rPr>
        <w:t xml:space="preserve">a typu zákazky </w:t>
      </w:r>
      <w:r w:rsidR="003C0F18" w:rsidRPr="00307126">
        <w:rPr>
          <w:rFonts w:ascii="Times New Roman" w:hAnsi="Times New Roman"/>
        </w:rPr>
        <w:t>ako:</w:t>
      </w:r>
    </w:p>
    <w:p w14:paraId="4B93B464" w14:textId="49B009FD" w:rsidR="003C0F18" w:rsidRPr="00307126" w:rsidRDefault="00E37707" w:rsidP="00E242EC">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x</w:t>
      </w:r>
      <w:r w:rsidR="00D44D45">
        <w:rPr>
          <w:sz w:val="22"/>
          <w:szCs w:val="22"/>
        </w:rPr>
        <w:t xml:space="preserve"> </w:t>
      </w:r>
      <w:r w:rsidR="003C0F18" w:rsidRPr="00307126">
        <w:rPr>
          <w:sz w:val="22"/>
          <w:szCs w:val="22"/>
        </w:rPr>
        <w:t xml:space="preserve">ante kontrolu pred vyhlásením </w:t>
      </w:r>
      <w:r w:rsidR="00CF6859" w:rsidRPr="00307126">
        <w:rPr>
          <w:sz w:val="22"/>
          <w:szCs w:val="22"/>
        </w:rPr>
        <w:t>VO</w:t>
      </w:r>
      <w:r w:rsidR="00E242EC">
        <w:rPr>
          <w:sz w:val="22"/>
          <w:szCs w:val="22"/>
        </w:rPr>
        <w:t xml:space="preserve"> (p</w:t>
      </w:r>
      <w:r w:rsidR="00E242EC" w:rsidRPr="00E242EC">
        <w:rPr>
          <w:sz w:val="22"/>
          <w:szCs w:val="22"/>
        </w:rPr>
        <w:t xml:space="preserve">rvá ex ante kontrola nie je povinná a </w:t>
      </w:r>
      <w:r w:rsidR="005766BC">
        <w:rPr>
          <w:sz w:val="22"/>
          <w:szCs w:val="22"/>
        </w:rPr>
        <w:t>P</w:t>
      </w:r>
      <w:r w:rsidR="00E242EC" w:rsidRPr="00E242EC">
        <w:rPr>
          <w:sz w:val="22"/>
          <w:szCs w:val="22"/>
        </w:rPr>
        <w:t xml:space="preserve">rijímateľ sa môže dobrovoľne rozhodnúť predložiť dokumentáciu na prvú ex ante kontrolu </w:t>
      </w:r>
      <w:r w:rsidR="005766BC" w:rsidRPr="009574C3">
        <w:rPr>
          <w:sz w:val="22"/>
          <w:szCs w:val="22"/>
          <w:rPrChange w:id="81" w:author="Hudec, Branislav" w:date="2021-04-26T10:50:00Z">
            <w:rPr/>
          </w:rPrChange>
        </w:rPr>
        <w:t>Poskytovateľovi</w:t>
      </w:r>
      <w:r w:rsidR="00E242EC" w:rsidRPr="00E242EC">
        <w:rPr>
          <w:sz w:val="22"/>
          <w:szCs w:val="22"/>
        </w:rPr>
        <w:t xml:space="preserve"> v prípade všetkých nadlimitných postupov zadávania zákaziek a podlimitných zákaziek na stavebné práce</w:t>
      </w:r>
      <w:r w:rsidR="00E242EC">
        <w:rPr>
          <w:sz w:val="22"/>
          <w:szCs w:val="22"/>
        </w:rPr>
        <w:t>)</w:t>
      </w:r>
      <w:r w:rsidR="003C0F18" w:rsidRPr="00307126">
        <w:rPr>
          <w:sz w:val="22"/>
          <w:szCs w:val="22"/>
        </w:rPr>
        <w:t>,</w:t>
      </w:r>
      <w:ins w:id="82" w:author="Hudec, Branislav" w:date="2021-04-26T11:02:00Z">
        <w:r w:rsidR="00631E1A">
          <w:rPr>
            <w:sz w:val="22"/>
            <w:szCs w:val="22"/>
          </w:rPr>
          <w:t xml:space="preserve"> prvá ex ante kontrola nie je vykonávaná podľa zákona o finančnej kontrole,</w:t>
        </w:r>
      </w:ins>
    </w:p>
    <w:p w14:paraId="7C7C44A7" w14:textId="38D9BEFB" w:rsidR="003C0F18" w:rsidRDefault="00E37707" w:rsidP="00315D25">
      <w:pPr>
        <w:pStyle w:val="Odsekzoznamu"/>
        <w:numPr>
          <w:ilvl w:val="0"/>
          <w:numId w:val="26"/>
        </w:numPr>
        <w:jc w:val="both"/>
        <w:rPr>
          <w:ins w:id="83" w:author="Hudec, Branislav" w:date="2021-04-26T11:02:00Z"/>
          <w:sz w:val="22"/>
          <w:szCs w:val="22"/>
        </w:rPr>
      </w:pPr>
      <w:r w:rsidRPr="00307126">
        <w:rPr>
          <w:sz w:val="22"/>
          <w:szCs w:val="22"/>
        </w:rPr>
        <w:t>Druhú e</w:t>
      </w:r>
      <w:r w:rsidR="003C0F18" w:rsidRPr="00307126">
        <w:rPr>
          <w:sz w:val="22"/>
          <w:szCs w:val="22"/>
        </w:rPr>
        <w:t>x</w:t>
      </w:r>
      <w:r w:rsidR="00D44D45">
        <w:rPr>
          <w:sz w:val="22"/>
          <w:szCs w:val="22"/>
        </w:rPr>
        <w:t xml:space="preserve"> </w:t>
      </w:r>
      <w:r w:rsidR="003C0F18" w:rsidRPr="00307126">
        <w:rPr>
          <w:sz w:val="22"/>
          <w:szCs w:val="22"/>
        </w:rPr>
        <w:t>ante kontrolu pred podpisom zmluvy s úspešným uchádzačom</w:t>
      </w:r>
      <w:r w:rsidR="00E242EC" w:rsidRPr="00E242EC">
        <w:t xml:space="preserve"> </w:t>
      </w:r>
      <w:r w:rsidR="00E242EC">
        <w:t>(</w:t>
      </w:r>
      <w:r w:rsidR="00E242EC">
        <w:rPr>
          <w:sz w:val="22"/>
          <w:szCs w:val="22"/>
        </w:rPr>
        <w:t>d</w:t>
      </w:r>
      <w:r w:rsidR="00E242EC" w:rsidRPr="00E242EC">
        <w:rPr>
          <w:sz w:val="22"/>
          <w:szCs w:val="22"/>
        </w:rPr>
        <w:t xml:space="preserve">ruhá ex ante kontrola nie je povinná a </w:t>
      </w:r>
      <w:r w:rsidR="00DF6A5D">
        <w:rPr>
          <w:sz w:val="22"/>
          <w:szCs w:val="22"/>
        </w:rPr>
        <w:t>P</w:t>
      </w:r>
      <w:r w:rsidR="00E242EC" w:rsidRPr="00E242EC">
        <w:rPr>
          <w:sz w:val="22"/>
          <w:szCs w:val="22"/>
        </w:rPr>
        <w:t>rijímateľ sa môže dobrovoľne rozhodnúť predložiť dokumentáciu na druhú ex ante kontrolu, ak ide o nadlimitnú zákazku, ktorá nie je predmetnom povinnej kon</w:t>
      </w:r>
      <w:r w:rsidR="00E242EC">
        <w:rPr>
          <w:sz w:val="22"/>
          <w:szCs w:val="22"/>
        </w:rPr>
        <w:t>troly ÚVO podľa § 169 ods. 2 zákona o VO)</w:t>
      </w:r>
      <w:r w:rsidR="007E5E56">
        <w:rPr>
          <w:sz w:val="22"/>
          <w:szCs w:val="22"/>
        </w:rPr>
        <w:t>,</w:t>
      </w:r>
      <w:ins w:id="84" w:author="Hudec, Branislav" w:date="2021-04-26T11:02:00Z">
        <w:r w:rsidR="00631E1A">
          <w:rPr>
            <w:sz w:val="22"/>
            <w:szCs w:val="22"/>
          </w:rPr>
          <w:t xml:space="preserve"> druhá ex ante kontrola je vykonávaná podľa zákona o finančnej kontrole,</w:t>
        </w:r>
      </w:ins>
    </w:p>
    <w:p w14:paraId="148083FE" w14:textId="77777777" w:rsidR="00631E1A" w:rsidRPr="00E242EC" w:rsidDel="00631E1A" w:rsidRDefault="00631E1A" w:rsidP="00315D25">
      <w:pPr>
        <w:pStyle w:val="Odsekzoznamu"/>
        <w:numPr>
          <w:ilvl w:val="0"/>
          <w:numId w:val="26"/>
        </w:numPr>
        <w:jc w:val="both"/>
        <w:rPr>
          <w:del w:id="85" w:author="Hudec, Branislav" w:date="2021-04-26T11:02:00Z"/>
          <w:sz w:val="22"/>
          <w:szCs w:val="22"/>
        </w:rPr>
      </w:pPr>
    </w:p>
    <w:p w14:paraId="4662C330" w14:textId="5F9B8462" w:rsidR="003C0F18" w:rsidRDefault="00E37707">
      <w:pPr>
        <w:pStyle w:val="Odsekzoznamu"/>
        <w:numPr>
          <w:ilvl w:val="0"/>
          <w:numId w:val="26"/>
        </w:numPr>
        <w:jc w:val="both"/>
        <w:rPr>
          <w:ins w:id="86" w:author="Hudec, Branislav" w:date="2021-04-26T11:03:00Z"/>
          <w:sz w:val="22"/>
          <w:szCs w:val="22"/>
        </w:rPr>
        <w:pPrChange w:id="87" w:author="Hudec, Branislav" w:date="2021-04-26T11:03:00Z">
          <w:pPr>
            <w:pStyle w:val="Odsekzoznamu"/>
            <w:numPr>
              <w:numId w:val="64"/>
            </w:numPr>
            <w:spacing w:before="120" w:line="264" w:lineRule="auto"/>
            <w:ind w:left="1260" w:hanging="360"/>
            <w:jc w:val="both"/>
          </w:pPr>
        </w:pPrChange>
      </w:pPr>
      <w:r w:rsidRPr="00631E1A">
        <w:rPr>
          <w:sz w:val="22"/>
          <w:szCs w:val="22"/>
        </w:rPr>
        <w:t>Štandardnú alebo následnú e</w:t>
      </w:r>
      <w:r w:rsidR="003C0F18" w:rsidRPr="00631E1A">
        <w:rPr>
          <w:sz w:val="22"/>
          <w:szCs w:val="22"/>
        </w:rPr>
        <w:t>x</w:t>
      </w:r>
      <w:r w:rsidR="00D44D45" w:rsidRPr="00631E1A">
        <w:rPr>
          <w:sz w:val="22"/>
          <w:szCs w:val="22"/>
        </w:rPr>
        <w:t xml:space="preserve"> </w:t>
      </w:r>
      <w:r w:rsidR="003C0F18" w:rsidRPr="00631E1A">
        <w:rPr>
          <w:sz w:val="22"/>
          <w:szCs w:val="22"/>
        </w:rPr>
        <w:t>post kontrolu,</w:t>
      </w:r>
      <w:ins w:id="88" w:author="Hudec, Branislav" w:date="2021-04-26T11:02:00Z">
        <w:r w:rsidR="00631E1A" w:rsidRPr="00631E1A">
          <w:t xml:space="preserve"> </w:t>
        </w:r>
        <w:r w:rsidR="00631E1A">
          <w:rPr>
            <w:sz w:val="22"/>
            <w:szCs w:val="22"/>
          </w:rPr>
          <w:t xml:space="preserve">ex post </w:t>
        </w:r>
        <w:r w:rsidR="00631E1A" w:rsidRPr="00631E1A">
          <w:rPr>
            <w:sz w:val="22"/>
            <w:szCs w:val="22"/>
          </w:rPr>
          <w:t xml:space="preserve">je vykonávaná podľa zákona o finančnej </w:t>
        </w:r>
        <w:r w:rsidR="00631E1A" w:rsidRPr="00631E1A">
          <w:rPr>
            <w:sz w:val="22"/>
            <w:szCs w:val="22"/>
            <w:rPrChange w:id="89" w:author="Hudec, Branislav" w:date="2021-04-26T11:02:00Z">
              <w:rPr/>
            </w:rPrChange>
          </w:rPr>
          <w:t>kontrole,</w:t>
        </w:r>
      </w:ins>
    </w:p>
    <w:p w14:paraId="6C328F6C" w14:textId="77777777" w:rsidR="00631E1A" w:rsidRPr="00631E1A" w:rsidDel="00631E1A" w:rsidRDefault="00631E1A">
      <w:pPr>
        <w:pStyle w:val="Odsekzoznamu"/>
        <w:numPr>
          <w:ilvl w:val="0"/>
          <w:numId w:val="26"/>
        </w:numPr>
        <w:jc w:val="both"/>
        <w:rPr>
          <w:del w:id="90" w:author="Hudec, Branislav" w:date="2021-04-26T11:03:00Z"/>
          <w:sz w:val="22"/>
          <w:szCs w:val="22"/>
        </w:rPr>
        <w:pPrChange w:id="91" w:author="Hudec, Branislav" w:date="2021-04-26T11:03:00Z">
          <w:pPr>
            <w:pStyle w:val="Odsekzoznamu"/>
            <w:numPr>
              <w:numId w:val="64"/>
            </w:numPr>
            <w:spacing w:before="120" w:line="264" w:lineRule="auto"/>
            <w:ind w:left="1260" w:hanging="360"/>
            <w:jc w:val="both"/>
          </w:pPr>
        </w:pPrChange>
      </w:pPr>
    </w:p>
    <w:p w14:paraId="55E6E07A" w14:textId="4089982E" w:rsidR="003C0F18" w:rsidRPr="00631E1A" w:rsidRDefault="003C0F18">
      <w:pPr>
        <w:pStyle w:val="Odsekzoznamu"/>
        <w:numPr>
          <w:ilvl w:val="0"/>
          <w:numId w:val="26"/>
        </w:numPr>
        <w:jc w:val="both"/>
        <w:rPr>
          <w:sz w:val="22"/>
          <w:szCs w:val="22"/>
          <w:rPrChange w:id="92" w:author="Hudec, Branislav" w:date="2021-04-26T11:03:00Z">
            <w:rPr/>
          </w:rPrChange>
        </w:rPr>
        <w:pPrChange w:id="93" w:author="Hudec, Branislav" w:date="2021-04-26T11:03:00Z">
          <w:pPr>
            <w:pStyle w:val="Odsekzoznamu"/>
            <w:numPr>
              <w:numId w:val="64"/>
            </w:numPr>
            <w:spacing w:before="120" w:line="264" w:lineRule="auto"/>
            <w:ind w:left="1260" w:hanging="360"/>
            <w:jc w:val="both"/>
          </w:pPr>
        </w:pPrChange>
      </w:pPr>
      <w:r w:rsidRPr="00631E1A">
        <w:rPr>
          <w:sz w:val="22"/>
          <w:szCs w:val="22"/>
        </w:rPr>
        <w:t>Kontrolu dodatkov</w:t>
      </w:r>
      <w:r w:rsidR="00B26CB7" w:rsidRPr="00631E1A">
        <w:rPr>
          <w:sz w:val="22"/>
          <w:szCs w:val="22"/>
        </w:rPr>
        <w:t xml:space="preserve"> zml</w:t>
      </w:r>
      <w:r w:rsidR="00BB3E00" w:rsidRPr="00631E1A">
        <w:rPr>
          <w:sz w:val="22"/>
          <w:szCs w:val="22"/>
        </w:rPr>
        <w:t>úv s úspešným uchádzačom</w:t>
      </w:r>
      <w:r w:rsidR="00E242EC" w:rsidRPr="00631E1A">
        <w:rPr>
          <w:sz w:val="22"/>
          <w:szCs w:val="22"/>
          <w:rPrChange w:id="94" w:author="Hudec, Branislav" w:date="2021-04-26T11:03:00Z">
            <w:rPr/>
          </w:rPrChange>
        </w:rPr>
        <w:t xml:space="preserve"> po ich podpise (kontrola dodatkov pred podpisom je predmetom kontroly </w:t>
      </w:r>
      <w:r w:rsidR="005766BC" w:rsidRPr="00631E1A">
        <w:rPr>
          <w:sz w:val="22"/>
          <w:szCs w:val="22"/>
          <w:rPrChange w:id="95" w:author="Hudec, Branislav" w:date="2021-04-26T11:03:00Z">
            <w:rPr/>
          </w:rPrChange>
        </w:rPr>
        <w:t xml:space="preserve">Poskytovateľom </w:t>
      </w:r>
      <w:r w:rsidR="00E242EC" w:rsidRPr="00631E1A">
        <w:rPr>
          <w:sz w:val="22"/>
          <w:szCs w:val="22"/>
        </w:rPr>
        <w:t xml:space="preserve">v prípade, ak </w:t>
      </w:r>
      <w:r w:rsidR="005766BC" w:rsidRPr="00631E1A">
        <w:rPr>
          <w:sz w:val="22"/>
          <w:szCs w:val="22"/>
        </w:rPr>
        <w:t>P</w:t>
      </w:r>
      <w:r w:rsidR="00E242EC" w:rsidRPr="00631E1A">
        <w:rPr>
          <w:sz w:val="22"/>
          <w:szCs w:val="22"/>
        </w:rPr>
        <w:t xml:space="preserve">rijímateľ návrh dodatku dobrovoľne predloží </w:t>
      </w:r>
      <w:r w:rsidR="005766BC" w:rsidRPr="00631E1A">
        <w:rPr>
          <w:sz w:val="22"/>
          <w:szCs w:val="22"/>
          <w:rPrChange w:id="96" w:author="Hudec, Branislav" w:date="2021-04-26T11:03:00Z">
            <w:rPr/>
          </w:rPrChange>
        </w:rPr>
        <w:t>Poskytovateľovi</w:t>
      </w:r>
      <w:r w:rsidR="00C270A8" w:rsidRPr="00631E1A">
        <w:rPr>
          <w:sz w:val="22"/>
          <w:szCs w:val="22"/>
          <w:rPrChange w:id="97" w:author="Hudec, Branislav" w:date="2021-04-26T11:03:00Z">
            <w:rPr/>
          </w:rPrChange>
        </w:rPr>
        <w:t xml:space="preserve"> </w:t>
      </w:r>
      <w:r w:rsidR="00E242EC" w:rsidRPr="00631E1A">
        <w:rPr>
          <w:sz w:val="22"/>
          <w:szCs w:val="22"/>
        </w:rPr>
        <w:t>za účelom výkonu finančnej kontroly)</w:t>
      </w:r>
      <w:ins w:id="98" w:author="Hudec, Branislav" w:date="2021-04-26T11:03:00Z">
        <w:r w:rsidR="00631E1A">
          <w:rPr>
            <w:sz w:val="22"/>
            <w:szCs w:val="22"/>
          </w:rPr>
          <w:t>, kontrola dodatkov je vykonávaná podľa zákona o finančnej kontrole</w:t>
        </w:r>
      </w:ins>
      <w:ins w:id="99" w:author="Hudec, Branislav" w:date="2021-04-26T11:04:00Z">
        <w:r w:rsidR="00631E1A">
          <w:rPr>
            <w:sz w:val="22"/>
            <w:szCs w:val="22"/>
          </w:rPr>
          <w:t>.</w:t>
        </w:r>
      </w:ins>
      <w:del w:id="100" w:author="Hudec, Branislav" w:date="2021-04-26T11:03:00Z">
        <w:r w:rsidRPr="00631E1A" w:rsidDel="00631E1A">
          <w:rPr>
            <w:sz w:val="22"/>
            <w:szCs w:val="22"/>
            <w:rPrChange w:id="101" w:author="Hudec, Branislav" w:date="2021-04-26T11:03:00Z">
              <w:rPr/>
            </w:rPrChange>
          </w:rPr>
          <w:delText>.</w:delText>
        </w:r>
      </w:del>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373326B7" w14:textId="7177B8BF" w:rsidR="00AC5A46" w:rsidRDefault="002D5A25" w:rsidP="00AC5A46">
      <w:pPr>
        <w:pStyle w:val="Odsekzoznamu"/>
        <w:numPr>
          <w:ilvl w:val="0"/>
          <w:numId w:val="28"/>
        </w:numPr>
        <w:spacing w:before="120" w:line="264" w:lineRule="auto"/>
        <w:jc w:val="both"/>
        <w:rPr>
          <w:ins w:id="102" w:author="Hudec, Branislav" w:date="2021-04-13T12:27:00Z"/>
          <w:sz w:val="22"/>
          <w:szCs w:val="22"/>
        </w:rPr>
      </w:pPr>
      <w:ins w:id="103" w:author="Hudec, Branislav" w:date="2021-04-13T12:27:00Z">
        <w:r>
          <w:rPr>
            <w:sz w:val="22"/>
            <w:szCs w:val="22"/>
          </w:rPr>
          <w:t xml:space="preserve">Druhú ex </w:t>
        </w:r>
        <w:r w:rsidR="00AC5A46" w:rsidRPr="00AC5A46">
          <w:rPr>
            <w:sz w:val="22"/>
            <w:szCs w:val="22"/>
          </w:rPr>
          <w:t xml:space="preserve">ante kontrolu pred podpisom zmluvy </w:t>
        </w:r>
        <w:r>
          <w:rPr>
            <w:sz w:val="22"/>
            <w:szCs w:val="22"/>
          </w:rPr>
          <w:t xml:space="preserve">s úspešným uchádzačom (druhá ex </w:t>
        </w:r>
        <w:r w:rsidR="00AC5A46" w:rsidRPr="00AC5A46">
          <w:rPr>
            <w:sz w:val="22"/>
            <w:szCs w:val="22"/>
          </w:rPr>
          <w:t>ante kontrola nie je povinná a Prijímateľ sa môže dobrovoľne rozhodnúť pre</w:t>
        </w:r>
        <w:r>
          <w:rPr>
            <w:sz w:val="22"/>
            <w:szCs w:val="22"/>
          </w:rPr>
          <w:t xml:space="preserve">dložiť dokumentáciu na druhú ex </w:t>
        </w:r>
        <w:r w:rsidR="00AC5A46" w:rsidRPr="00AC5A46">
          <w:rPr>
            <w:sz w:val="22"/>
            <w:szCs w:val="22"/>
          </w:rPr>
          <w:t xml:space="preserve">ante kontrolu Poskytovateľovi, ak ide o zákazku na ktorú sa zákon o VO (zákon č. 25/2006 Z. z.) nevzťahuje vo finančnom limite nadlimitnej zákazky alebo, </w:t>
        </w:r>
      </w:ins>
      <w:ins w:id="104" w:author="Hudec, Branislav" w:date="2021-04-13T12:30:00Z">
        <w:r w:rsidR="00AC5A46" w:rsidRPr="00AC5A46">
          <w:rPr>
            <w:sz w:val="22"/>
            <w:szCs w:val="22"/>
          </w:rPr>
          <w:t>alebo, ak ide o zákazku vo finančnom limite nadlimitnej zákazky</w:t>
        </w:r>
        <w:r w:rsidR="00AC5A46" w:rsidRPr="00AC5A46">
          <w:rPr>
            <w:sz w:val="22"/>
            <w:szCs w:val="22"/>
            <w:vertAlign w:val="superscript"/>
          </w:rPr>
          <w:footnoteReference w:id="2"/>
        </w:r>
        <w:r w:rsidR="00AC5A46" w:rsidRPr="00AC5A46">
          <w:rPr>
            <w:sz w:val="22"/>
            <w:szCs w:val="22"/>
          </w:rPr>
          <w:t xml:space="preserve"> zadávanú osobou, ktorej poskytne verejný obstarávateľ 50% a menej finančných prostriedkov na dodanie tovaru, uskutočnenie stavebných p</w:t>
        </w:r>
        <w:r w:rsidR="00AC5A46">
          <w:rPr>
            <w:sz w:val="22"/>
            <w:szCs w:val="22"/>
          </w:rPr>
          <w:t>rác a poskytnutie služieb z NFP</w:t>
        </w:r>
      </w:ins>
      <w:ins w:id="107" w:author="Hudec, Branislav" w:date="2021-04-13T12:27:00Z">
        <w:r w:rsidR="00AC5A46" w:rsidRPr="00AC5A46">
          <w:rPr>
            <w:sz w:val="22"/>
            <w:szCs w:val="22"/>
          </w:rPr>
          <w:t>,</w:t>
        </w:r>
      </w:ins>
    </w:p>
    <w:p w14:paraId="1C89B43F" w14:textId="697CDCC2" w:rsidR="003C0F18" w:rsidRPr="00307126" w:rsidRDefault="0054138C" w:rsidP="00AC5A46">
      <w:pPr>
        <w:pStyle w:val="Odsekzoznamu"/>
        <w:numPr>
          <w:ilvl w:val="0"/>
          <w:numId w:val="28"/>
        </w:numPr>
        <w:spacing w:before="120" w:line="264" w:lineRule="auto"/>
        <w:jc w:val="both"/>
        <w:rPr>
          <w:sz w:val="22"/>
          <w:szCs w:val="22"/>
        </w:rPr>
      </w:pPr>
      <w:r w:rsidRPr="00307126">
        <w:rPr>
          <w:sz w:val="22"/>
          <w:szCs w:val="22"/>
        </w:rPr>
        <w:t xml:space="preserve">Štandardnú </w:t>
      </w:r>
      <w:ins w:id="108" w:author="Hudec, Branislav" w:date="2021-04-13T12:31:00Z">
        <w:r w:rsidR="00AC5A46">
          <w:rPr>
            <w:sz w:val="22"/>
            <w:szCs w:val="22"/>
          </w:rPr>
          <w:t xml:space="preserve">alebo následnú </w:t>
        </w:r>
      </w:ins>
      <w:r w:rsidRPr="00307126">
        <w:rPr>
          <w:sz w:val="22"/>
          <w:szCs w:val="22"/>
        </w:rPr>
        <w:t>e</w:t>
      </w:r>
      <w:r w:rsidR="003C0F18" w:rsidRPr="00307126">
        <w:rPr>
          <w:sz w:val="22"/>
          <w:szCs w:val="22"/>
        </w:rPr>
        <w:t>x</w:t>
      </w:r>
      <w:r w:rsidR="00D44D45">
        <w:rPr>
          <w:sz w:val="22"/>
          <w:szCs w:val="22"/>
        </w:rPr>
        <w:t xml:space="preserve"> </w:t>
      </w:r>
      <w:r w:rsidR="003C0F18" w:rsidRPr="00307126">
        <w:rPr>
          <w:sz w:val="22"/>
          <w:szCs w:val="22"/>
        </w:rPr>
        <w:t>post kontrolu</w:t>
      </w:r>
      <w:ins w:id="109" w:author="Hudec, Branislav" w:date="2021-04-13T12:31:00Z">
        <w:r w:rsidR="00AC5A46">
          <w:rPr>
            <w:sz w:val="22"/>
            <w:szCs w:val="22"/>
          </w:rPr>
          <w:t xml:space="preserve"> (P</w:t>
        </w:r>
        <w:r w:rsidR="00AC5A46" w:rsidRPr="00AC5A46">
          <w:rPr>
            <w:sz w:val="22"/>
            <w:szCs w:val="22"/>
          </w:rPr>
          <w:t>rijímateľ predkl</w:t>
        </w:r>
        <w:r w:rsidR="002D5A25">
          <w:rPr>
            <w:sz w:val="22"/>
            <w:szCs w:val="22"/>
          </w:rPr>
          <w:t xml:space="preserve">adá dokumentáciu na následnú ex </w:t>
        </w:r>
        <w:r w:rsidR="00AC5A46" w:rsidRPr="00AC5A46">
          <w:rPr>
            <w:sz w:val="22"/>
            <w:szCs w:val="22"/>
          </w:rPr>
          <w:t xml:space="preserve">post kontrolu Poskytovateľovi v prípade dobrovoľnej žiadosti Prijímateľa o výkon </w:t>
        </w:r>
        <w:r w:rsidR="002D5A25">
          <w:rPr>
            <w:sz w:val="22"/>
            <w:szCs w:val="22"/>
          </w:rPr>
          <w:t xml:space="preserve">druhej ex </w:t>
        </w:r>
        <w:r w:rsidR="00AC5A46">
          <w:rPr>
            <w:sz w:val="22"/>
            <w:szCs w:val="22"/>
          </w:rPr>
          <w:t xml:space="preserve">ante kontroly podľa </w:t>
        </w:r>
        <w:r w:rsidR="00AC5A46" w:rsidRPr="00AC5A46">
          <w:rPr>
            <w:sz w:val="22"/>
            <w:szCs w:val="22"/>
          </w:rPr>
          <w:t>písm. a)</w:t>
        </w:r>
      </w:ins>
      <w:r w:rsidR="003C0F18" w:rsidRPr="00307126">
        <w:rPr>
          <w:sz w:val="22"/>
          <w:szCs w:val="22"/>
        </w:rPr>
        <w:t>,</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4D4C8D90" w:rsidR="00EC7302" w:rsidRPr="00307126" w:rsidRDefault="0032585D" w:rsidP="00794BEC">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druhej ex</w:t>
      </w:r>
      <w:r w:rsidR="00D44D45">
        <w:rPr>
          <w:rFonts w:ascii="Times New Roman" w:hAnsi="Times New Roman"/>
        </w:rPr>
        <w:t xml:space="preserve"> </w:t>
      </w:r>
      <w:r w:rsidR="003B4088" w:rsidRPr="00307126">
        <w:rPr>
          <w:rFonts w:ascii="Times New Roman" w:hAnsi="Times New Roman"/>
        </w:rPr>
        <w:t xml:space="preserve">ante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w:t>
      </w:r>
      <w:r w:rsidR="004671CC" w:rsidRPr="00307126">
        <w:rPr>
          <w:rFonts w:ascii="Times New Roman" w:hAnsi="Times New Roman"/>
        </w:rPr>
        <w:t xml:space="preserve"> </w:t>
      </w:r>
      <w:r w:rsidR="00794BEC" w:rsidRPr="00794BEC">
        <w:rPr>
          <w:rFonts w:ascii="Times New Roman" w:hAnsi="Times New Roman"/>
        </w:rPr>
        <w:t xml:space="preserve">a </w:t>
      </w:r>
      <w:r w:rsidR="00794BEC">
        <w:rPr>
          <w:rFonts w:ascii="Times New Roman" w:hAnsi="Times New Roman"/>
        </w:rPr>
        <w:t>Poskytovateľ</w:t>
      </w:r>
      <w:r w:rsidR="00794BEC" w:rsidRPr="00794BEC">
        <w:rPr>
          <w:rFonts w:ascii="Times New Roman" w:hAnsi="Times New Roman"/>
        </w:rPr>
        <w:t xml:space="preserve"> identifikuje pri ex post kontrole VO nedostatky, ktoré mali alebo mohli mať vplyv na výsledok VO, určí zodpovedajúcu výšku </w:t>
      </w:r>
      <w:r w:rsidR="00E6134D">
        <w:rPr>
          <w:rFonts w:ascii="Times New Roman" w:hAnsi="Times New Roman"/>
        </w:rPr>
        <w:t>e</w:t>
      </w:r>
      <w:r w:rsidR="00794BEC" w:rsidRPr="00794BEC">
        <w:rPr>
          <w:rFonts w:ascii="Times New Roman" w:hAnsi="Times New Roman"/>
        </w:rPr>
        <w:t>x ante finančnej opravy alebo nepripustí výdavky vyplývajúce z predmetnej zmluvy do financovania v plnom rozsahu</w:t>
      </w:r>
      <w:r w:rsidR="00932614" w:rsidRPr="00307126">
        <w:rPr>
          <w:rFonts w:ascii="Times New Roman" w:hAnsi="Times New Roman"/>
        </w:rPr>
        <w:t>.</w:t>
      </w:r>
    </w:p>
    <w:p w14:paraId="7BF34EFA" w14:textId="7AC058FA" w:rsidR="003C0F18" w:rsidRPr="00F71CCE" w:rsidRDefault="003C0F18" w:rsidP="00315D2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w:t>
      </w:r>
      <w:r w:rsidRPr="00307126">
        <w:rPr>
          <w:rFonts w:ascii="Times New Roman" w:hAnsi="Times New Roman"/>
        </w:rPr>
        <w:lastRenderedPageBreak/>
        <w:t xml:space="preserve">riadenia EŠIF. Počas doby, kedy Poskytovateľ vyzve Prijímateľa na doplnenie chýbajúcich náležitostí </w:t>
      </w:r>
      <w:r w:rsidRPr="00414023">
        <w:rPr>
          <w:rFonts w:ascii="Times New Roman" w:hAnsi="Times New Roman"/>
        </w:rPr>
        <w:t xml:space="preserve">alebo iných požadovaných dokladov alebo informácií sa lehota na výkon </w:t>
      </w:r>
      <w:r w:rsidR="00FA48DE" w:rsidRPr="0044260F">
        <w:rPr>
          <w:rFonts w:ascii="Times New Roman" w:hAnsi="Times New Roman"/>
        </w:rPr>
        <w:t>finančnej</w:t>
      </w:r>
      <w:r w:rsidRPr="0044260F">
        <w:rPr>
          <w:rFonts w:ascii="Times New Roman" w:hAnsi="Times New Roman"/>
        </w:rPr>
        <w:t xml:space="preserve"> kontroly prerušuje. </w:t>
      </w:r>
      <w:r w:rsidR="00B35F66" w:rsidRPr="0044260F">
        <w:rPr>
          <w:rFonts w:ascii="Times New Roman" w:hAnsi="Times New Roman"/>
        </w:rPr>
        <w:t>Prerušenie lehoty na výkon finančnej kontroly trvá, až kým nepominú prekážky, pre ktoré sa finančná kontrola prerušila.</w:t>
      </w:r>
      <w:r w:rsidR="00B35F66" w:rsidRPr="00C3784C">
        <w:rPr>
          <w:rFonts w:ascii="Times New Roman" w:hAnsi="Times New Roman"/>
        </w:rPr>
        <w:t xml:space="preserve"> </w:t>
      </w:r>
      <w:r w:rsidR="00B26CB7" w:rsidRPr="00C3784C">
        <w:rPr>
          <w:rFonts w:ascii="Times New Roman" w:hAnsi="Times New Roman"/>
        </w:rPr>
        <w:t xml:space="preserve">Lehota na výkon </w:t>
      </w:r>
      <w:r w:rsidR="00FA48DE" w:rsidRPr="009D7028">
        <w:rPr>
          <w:rFonts w:ascii="Times New Roman" w:hAnsi="Times New Roman"/>
        </w:rPr>
        <w:t>finančnej</w:t>
      </w:r>
      <w:r w:rsidR="00B26CB7" w:rsidRPr="009D7028">
        <w:rPr>
          <w:rFonts w:ascii="Times New Roman" w:hAnsi="Times New Roman"/>
        </w:rPr>
        <w:t xml:space="preserve"> kontroly </w:t>
      </w:r>
      <w:r w:rsidR="00AE0666" w:rsidRPr="009D7028">
        <w:rPr>
          <w:rFonts w:ascii="Times New Roman" w:hAnsi="Times New Roman"/>
        </w:rPr>
        <w:t>sa prerušuje</w:t>
      </w:r>
      <w:r w:rsidR="00FA2255" w:rsidRPr="009D7028">
        <w:rPr>
          <w:rFonts w:ascii="Times New Roman" w:hAnsi="Times New Roman"/>
        </w:rPr>
        <w:t xml:space="preserve"> </w:t>
      </w:r>
      <w:r w:rsidR="00B26CB7" w:rsidRPr="009D7028">
        <w:rPr>
          <w:rFonts w:ascii="Times New Roman" w:hAnsi="Times New Roman"/>
        </w:rPr>
        <w:t>dňom odoslania výzvy Prijímateľovi</w:t>
      </w:r>
      <w:r w:rsidR="00AE0666" w:rsidRPr="009D7028">
        <w:rPr>
          <w:rFonts w:ascii="Times New Roman" w:hAnsi="Times New Roman"/>
        </w:rPr>
        <w:t>.</w:t>
      </w:r>
      <w:r w:rsidR="00B26CB7" w:rsidRPr="009D7028">
        <w:rPr>
          <w:rFonts w:ascii="Times New Roman" w:hAnsi="Times New Roman"/>
        </w:rPr>
        <w:t xml:space="preserve"> </w:t>
      </w:r>
      <w:r w:rsidR="00A13E18" w:rsidRPr="009D7028">
        <w:rPr>
          <w:rFonts w:ascii="Times New Roman" w:hAnsi="Times New Roman"/>
        </w:rPr>
        <w:t>Dňom</w:t>
      </w:r>
      <w:r w:rsidR="00A13E18" w:rsidRPr="00307126">
        <w:rPr>
          <w:rFonts w:ascii="Times New Roman" w:hAnsi="Times New Roman"/>
        </w:rPr>
        <w:t xml:space="preserve">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 xml:space="preserve">rijímateľa o dôvodoch nedodržania termínu, ako aj o novom predpokladanom termíne vydania </w:t>
      </w:r>
      <w:r w:rsidR="00E96899" w:rsidRPr="00C33E80">
        <w:rPr>
          <w:rFonts w:ascii="Times New Roman" w:hAnsi="Times New Roman"/>
        </w:rPr>
        <w:t>návrhu správy/správy z kontroly</w:t>
      </w:r>
      <w:r w:rsidR="00E96899" w:rsidRPr="00A50F05">
        <w:rPr>
          <w:rFonts w:ascii="Times New Roman" w:hAnsi="Times New Roman"/>
        </w:rPr>
        <w:t>.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w:t>
      </w:r>
      <w:r w:rsidR="00E6134D">
        <w:rPr>
          <w:rFonts w:ascii="Times New Roman" w:hAnsi="Times New Roman"/>
        </w:rPr>
        <w:t>P</w:t>
      </w:r>
      <w:r w:rsidR="00E96899" w:rsidRPr="00A50F05">
        <w:rPr>
          <w:rFonts w:ascii="Times New Roman" w:hAnsi="Times New Roman"/>
        </w:rPr>
        <w:t>rijímateľa za rovnakých podmienok.</w:t>
      </w: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110"/>
      <w:r w:rsidRPr="00307126">
        <w:rPr>
          <w:rFonts w:ascii="Times New Roman" w:hAnsi="Times New Roman"/>
        </w:rPr>
        <w:t xml:space="preserve">iných nevyhnutných úkonov </w:t>
      </w:r>
      <w:commentRangeEnd w:id="110"/>
      <w:r w:rsidR="000E1967" w:rsidRPr="00307126">
        <w:rPr>
          <w:rStyle w:val="Odkaznakomentr"/>
          <w:rFonts w:ascii="Times New Roman" w:eastAsia="Times New Roman" w:hAnsi="Times New Roman"/>
          <w:sz w:val="22"/>
          <w:szCs w:val="22"/>
          <w:lang w:val="x-none" w:eastAsia="x-none"/>
        </w:rPr>
        <w:commentReference w:id="110"/>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65C6B276"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w:t>
      </w:r>
      <w:r w:rsidRPr="00F71CCE">
        <w:rPr>
          <w:rFonts w:ascii="Times New Roman" w:hAnsi="Times New Roman"/>
        </w:rPr>
        <w:t xml:space="preserve">osoba má právo zúčastniť sa na procese </w:t>
      </w:r>
      <w:r w:rsidR="00CF6859" w:rsidRPr="00F71CCE">
        <w:rPr>
          <w:rFonts w:ascii="Times New Roman" w:hAnsi="Times New Roman"/>
        </w:rPr>
        <w:t>VO</w:t>
      </w:r>
      <w:r w:rsidRPr="00F71CCE">
        <w:rPr>
          <w:rFonts w:ascii="Times New Roman" w:hAnsi="Times New Roman"/>
        </w:rPr>
        <w:t xml:space="preserve"> </w:t>
      </w:r>
      <w:r w:rsidR="00BF38FB" w:rsidRPr="00F71CCE">
        <w:rPr>
          <w:rFonts w:ascii="Times New Roman" w:hAnsi="Times New Roman"/>
        </w:rPr>
        <w:t xml:space="preserve">vo fáze otvárania ponúk a rovnako aj </w:t>
      </w:r>
      <w:r w:rsidRPr="00F71CCE">
        <w:rPr>
          <w:rFonts w:ascii="Times New Roman" w:hAnsi="Times New Roman"/>
        </w:rPr>
        <w:t xml:space="preserve">ako člen komisie </w:t>
      </w:r>
      <w:r w:rsidR="002442EA" w:rsidRPr="00315D25">
        <w:rPr>
          <w:rFonts w:ascii="Times New Roman" w:hAnsi="Times New Roman"/>
        </w:rPr>
        <w:t xml:space="preserve">bez práva </w:t>
      </w:r>
      <w:r w:rsidRPr="00F71CCE">
        <w:rPr>
          <w:rFonts w:ascii="Times New Roman" w:hAnsi="Times New Roman"/>
        </w:rPr>
        <w:t>vyhodno</w:t>
      </w:r>
      <w:r w:rsidR="002442EA" w:rsidRPr="00315D25">
        <w:rPr>
          <w:rFonts w:ascii="Times New Roman" w:hAnsi="Times New Roman"/>
        </w:rPr>
        <w:t>covať</w:t>
      </w:r>
      <w:r w:rsidRPr="00F71CCE">
        <w:rPr>
          <w:rFonts w:ascii="Times New Roman" w:hAnsi="Times New Roman"/>
        </w:rPr>
        <w:t xml:space="preserve"> pon</w:t>
      </w:r>
      <w:r w:rsidR="002442EA" w:rsidRPr="00F71CCE">
        <w:rPr>
          <w:rFonts w:ascii="Times New Roman" w:hAnsi="Times New Roman"/>
        </w:rPr>
        <w:t>u</w:t>
      </w:r>
      <w:r w:rsidRPr="00F71CCE">
        <w:rPr>
          <w:rFonts w:ascii="Times New Roman" w:hAnsi="Times New Roman"/>
        </w:rPr>
        <w:t>k</w:t>
      </w:r>
      <w:r w:rsidR="002442EA" w:rsidRPr="00F71CCE">
        <w:rPr>
          <w:rFonts w:ascii="Times New Roman" w:hAnsi="Times New Roman"/>
        </w:rPr>
        <w:t>y</w:t>
      </w:r>
      <w:r w:rsidR="00BF38FB" w:rsidRPr="00F71CCE">
        <w:rPr>
          <w:rFonts w:ascii="Times New Roman" w:hAnsi="Times New Roman"/>
        </w:rPr>
        <w:t xml:space="preserve">. </w:t>
      </w:r>
      <w:r w:rsidRPr="00F71CCE">
        <w:rPr>
          <w:rFonts w:ascii="Times New Roman" w:hAnsi="Times New Roman"/>
        </w:rPr>
        <w:t xml:space="preserve">Ak Poskytovateľ oznámi Prijímateľovi svoj záujem zúčastniť sa </w:t>
      </w:r>
      <w:r w:rsidR="00BF38FB" w:rsidRPr="00F71CCE">
        <w:rPr>
          <w:rFonts w:ascii="Times New Roman" w:hAnsi="Times New Roman"/>
        </w:rPr>
        <w:t>na otváraní pon</w:t>
      </w:r>
      <w:r w:rsidR="00F55951" w:rsidRPr="00F71CCE">
        <w:rPr>
          <w:rFonts w:ascii="Times New Roman" w:hAnsi="Times New Roman"/>
        </w:rPr>
        <w:t>ú</w:t>
      </w:r>
      <w:r w:rsidR="00BF38FB" w:rsidRPr="00F71CCE">
        <w:rPr>
          <w:rFonts w:ascii="Times New Roman" w:hAnsi="Times New Roman"/>
        </w:rPr>
        <w:t xml:space="preserve">k alebo </w:t>
      </w:r>
      <w:r w:rsidRPr="00F71CCE">
        <w:rPr>
          <w:rFonts w:ascii="Times New Roman" w:hAnsi="Times New Roman"/>
        </w:rPr>
        <w:t xml:space="preserve">ako </w:t>
      </w:r>
      <w:r w:rsidR="002442EA" w:rsidRPr="00315D25">
        <w:rPr>
          <w:rFonts w:ascii="Times New Roman" w:hAnsi="Times New Roman"/>
        </w:rPr>
        <w:t>člen komisie bez práva vyhodnocovať</w:t>
      </w:r>
      <w:r w:rsidR="00794BEC">
        <w:rPr>
          <w:rFonts w:ascii="Times New Roman" w:hAnsi="Times New Roman"/>
        </w:rPr>
        <w:t xml:space="preserve"> </w:t>
      </w:r>
      <w:r w:rsidRPr="00F71CCE">
        <w:rPr>
          <w:rFonts w:ascii="Times New Roman" w:hAnsi="Times New Roman"/>
        </w:rPr>
        <w:t>pon</w:t>
      </w:r>
      <w:r w:rsidR="00794BEC">
        <w:rPr>
          <w:rFonts w:ascii="Times New Roman" w:hAnsi="Times New Roman"/>
        </w:rPr>
        <w:t>u</w:t>
      </w:r>
      <w:r w:rsidRPr="00F71CCE">
        <w:rPr>
          <w:rFonts w:ascii="Times New Roman" w:hAnsi="Times New Roman"/>
        </w:rPr>
        <w:t>k</w:t>
      </w:r>
      <w:r w:rsidR="00794BEC">
        <w:rPr>
          <w:rFonts w:ascii="Times New Roman" w:hAnsi="Times New Roman"/>
        </w:rPr>
        <w:t>y</w:t>
      </w:r>
      <w:r w:rsidRPr="00F71CCE">
        <w:rPr>
          <w:rFonts w:ascii="Times New Roman" w:hAnsi="Times New Roman"/>
        </w:rPr>
        <w:t>,</w:t>
      </w:r>
      <w:r w:rsidRPr="00307126">
        <w:rPr>
          <w:rFonts w:ascii="Times New Roman" w:hAnsi="Times New Roman"/>
        </w:rPr>
        <w:t xml:space="preserve">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12B95241"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w:t>
      </w:r>
    </w:p>
    <w:p w14:paraId="6BA4D4E8" w14:textId="6A9544F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r w:rsidR="00D44D45">
        <w:rPr>
          <w:sz w:val="22"/>
          <w:szCs w:val="22"/>
        </w:rPr>
        <w:t xml:space="preserve"> </w:t>
      </w:r>
      <w:r w:rsidRPr="00307126">
        <w:rPr>
          <w:sz w:val="22"/>
          <w:szCs w:val="22"/>
        </w:rPr>
        <w:t>ante finančná oprava),</w:t>
      </w:r>
    </w:p>
    <w:p w14:paraId="2D88B142" w14:textId="7B8421F4"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D44D45">
        <w:rPr>
          <w:sz w:val="22"/>
          <w:szCs w:val="22"/>
        </w:rPr>
        <w:t xml:space="preserve"> </w:t>
      </w:r>
      <w:r w:rsidRPr="00307126">
        <w:rPr>
          <w:sz w:val="22"/>
          <w:szCs w:val="22"/>
        </w:rPr>
        <w:t xml:space="preserve">post finančná oprava) postupom podľa § 41 </w:t>
      </w:r>
      <w:r w:rsidR="00AF1574" w:rsidRPr="00307126">
        <w:rPr>
          <w:sz w:val="22"/>
          <w:szCs w:val="22"/>
        </w:rPr>
        <w:t xml:space="preserve">alebo 41a </w:t>
      </w:r>
      <w:r w:rsidRPr="00307126">
        <w:rPr>
          <w:sz w:val="22"/>
          <w:szCs w:val="22"/>
        </w:rPr>
        <w:t>zákona o príspevku z EŠIF v </w:t>
      </w:r>
      <w:r w:rsidRPr="00080FA4">
        <w:rPr>
          <w:sz w:val="22"/>
          <w:szCs w:val="22"/>
        </w:rPr>
        <w:t xml:space="preserve">prípade </w:t>
      </w:r>
      <w:r w:rsidR="00CF6859" w:rsidRPr="00080FA4">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17178681"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481734">
        <w:rPr>
          <w:sz w:val="22"/>
          <w:szCs w:val="22"/>
        </w:rPr>
        <w:t xml:space="preserve"> </w:t>
      </w:r>
      <w:r w:rsidRPr="00307126">
        <w:rPr>
          <w:sz w:val="22"/>
          <w:szCs w:val="22"/>
        </w:rPr>
        <w:t xml:space="preserve">post finančná oprava) zaslaním žiadosti </w:t>
      </w:r>
      <w:r w:rsidRPr="00307126">
        <w:rPr>
          <w:sz w:val="22"/>
          <w:szCs w:val="22"/>
        </w:rPr>
        <w:lastRenderedPageBreak/>
        <w:t>o vrátenie NFP alebo jeho časti v prípade, ak nejde o zákazku obstarávanú podľa zákona o </w:t>
      </w:r>
      <w:r w:rsidR="008F31DE" w:rsidRPr="00307126">
        <w:rPr>
          <w:sz w:val="22"/>
          <w:szCs w:val="22"/>
        </w:rPr>
        <w:t>VO</w:t>
      </w:r>
      <w:r w:rsidRPr="00307126">
        <w:rPr>
          <w:sz w:val="22"/>
          <w:szCs w:val="22"/>
        </w:rPr>
        <w:t>.</w:t>
      </w:r>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555AE215"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ex</w:t>
      </w:r>
      <w:r w:rsidR="00481734">
        <w:rPr>
          <w:rFonts w:ascii="Times New Roman" w:hAnsi="Times New Roman"/>
        </w:rPr>
        <w:t xml:space="preserve"> </w:t>
      </w:r>
      <w:r w:rsidRPr="00307126">
        <w:rPr>
          <w:rFonts w:ascii="Times New Roman" w:hAnsi="Times New Roman"/>
        </w:rPr>
        <w:t xml:space="preserve">ante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Prvá ex ante kontrola po podpise zmluvy o NFP</w:t>
      </w:r>
      <w:r w:rsidRPr="00307126">
        <w:rPr>
          <w:rFonts w:ascii="Times New Roman" w:hAnsi="Times New Roman"/>
        </w:rPr>
        <w:t xml:space="preserve">, </w:t>
      </w:r>
      <w:r w:rsidR="00820A22">
        <w:rPr>
          <w:rFonts w:ascii="Times New Roman" w:hAnsi="Times New Roman"/>
        </w:rPr>
        <w:t xml:space="preserve">môže </w:t>
      </w:r>
      <w:r w:rsidRPr="00307126">
        <w:rPr>
          <w:rFonts w:ascii="Times New Roman" w:hAnsi="Times New Roman"/>
        </w:rPr>
        <w:t>ovplyv</w:t>
      </w:r>
      <w:r w:rsidR="00820A22">
        <w:rPr>
          <w:rFonts w:ascii="Times New Roman" w:hAnsi="Times New Roman"/>
        </w:rPr>
        <w:t>niť</w:t>
      </w:r>
      <w:r w:rsidRPr="00307126">
        <w:rPr>
          <w:rFonts w:ascii="Times New Roman" w:hAnsi="Times New Roman"/>
        </w:rPr>
        <w:t xml:space="preserve"> možnosť určenia ex</w:t>
      </w:r>
      <w:r w:rsidR="00481734">
        <w:rPr>
          <w:rFonts w:ascii="Times New Roman" w:hAnsi="Times New Roman"/>
        </w:rPr>
        <w:t xml:space="preserve"> </w:t>
      </w:r>
      <w:r w:rsidRPr="00307126">
        <w:rPr>
          <w:rFonts w:ascii="Times New Roman" w:hAnsi="Times New Roman"/>
        </w:rPr>
        <w:t>ante finančnej opravy. Zároveň Prijímateľ berie na vedomie, že potvrdenie ex</w:t>
      </w:r>
      <w:r w:rsidR="00481734">
        <w:rPr>
          <w:rFonts w:ascii="Times New Roman" w:hAnsi="Times New Roman"/>
        </w:rPr>
        <w:t xml:space="preserve"> </w:t>
      </w:r>
      <w:r w:rsidRPr="00307126">
        <w:rPr>
          <w:rFonts w:ascii="Times New Roman" w:hAnsi="Times New Roman"/>
        </w:rPr>
        <w:t>ante finančnej opravy zo strany Poskytovateľa je viazané na splnenie všetkých požiadaviek, ktoré sú Poskytovateľom určené.</w:t>
      </w:r>
    </w:p>
    <w:p w14:paraId="134C722D" w14:textId="0C0C161D"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46B905D1"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w:t>
      </w:r>
      <w:r w:rsidR="00481734">
        <w:rPr>
          <w:rFonts w:ascii="Times New Roman" w:hAnsi="Times New Roman"/>
        </w:rPr>
        <w:t xml:space="preserve"> </w:t>
      </w:r>
      <w:r w:rsidRPr="00307126">
        <w:rPr>
          <w:rFonts w:ascii="Times New Roman" w:hAnsi="Times New Roman"/>
        </w:rPr>
        <w:t>ante finančná oprava.</w:t>
      </w:r>
    </w:p>
    <w:p w14:paraId="7C203D91" w14:textId="0BDCA7E9"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w:t>
      </w:r>
      <w:r w:rsidR="00B10CD2">
        <w:rPr>
          <w:rFonts w:ascii="Times New Roman" w:hAnsi="Times New Roman"/>
        </w:rPr>
        <w:t>VO</w:t>
      </w:r>
      <w:r w:rsidRPr="00307126">
        <w:rPr>
          <w:rFonts w:ascii="Times New Roman" w:hAnsi="Times New Roman"/>
        </w:rPr>
        <w:t xml:space="preserv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B10CD2">
        <w:rPr>
          <w:rFonts w:ascii="Times New Roman" w:hAnsi="Times New Roman"/>
        </w:rPr>
        <w:t>1</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w:t>
      </w:r>
      <w:r w:rsidRPr="00F71CCE">
        <w:rPr>
          <w:rFonts w:ascii="Times New Roman" w:hAnsi="Times New Roman"/>
        </w:rPr>
        <w:t xml:space="preserve">súlade s článkom </w:t>
      </w:r>
      <w:r w:rsidR="00AE359E" w:rsidRPr="00F71CCE">
        <w:rPr>
          <w:rFonts w:ascii="Times New Roman" w:hAnsi="Times New Roman"/>
        </w:rPr>
        <w:t>IV</w:t>
      </w:r>
      <w:r w:rsidRPr="00F71CCE">
        <w:rPr>
          <w:rFonts w:ascii="Times New Roman" w:hAnsi="Times New Roman"/>
        </w:rPr>
        <w:t>.</w:t>
      </w:r>
      <w:r w:rsidR="008D5F57" w:rsidRPr="00F71CCE">
        <w:rPr>
          <w:rFonts w:ascii="Times New Roman" w:hAnsi="Times New Roman"/>
        </w:rPr>
        <w:t>, 2. časti</w:t>
      </w:r>
      <w:r w:rsidRPr="00F71CCE">
        <w:rPr>
          <w:rFonts w:ascii="Times New Roman" w:hAnsi="Times New Roman"/>
        </w:rPr>
        <w:t xml:space="preserve"> Obchodných</w:t>
      </w:r>
      <w:r w:rsidRPr="00307126">
        <w:rPr>
          <w:rFonts w:ascii="Times New Roman" w:hAnsi="Times New Roman"/>
        </w:rPr>
        <w:t xml:space="preserve">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w:t>
      </w:r>
      <w:r w:rsidR="00B52DDD" w:rsidRPr="00307126">
        <w:rPr>
          <w:rFonts w:ascii="Times New Roman" w:hAnsi="Times New Roman"/>
        </w:rPr>
        <w:lastRenderedPageBreak/>
        <w:t xml:space="preserve">zákazky s využitím elektronického trhoviska bude predmetom finančnej kontroly zo strany Poskytovateľa. </w:t>
      </w:r>
    </w:p>
    <w:p w14:paraId="3211C729" w14:textId="671D937B"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w:t>
      </w:r>
      <w:r w:rsidRPr="00080FA4">
        <w:rPr>
          <w:rFonts w:ascii="Times New Roman" w:hAnsi="Times New Roman"/>
        </w:rPr>
        <w:t>pre administratívnu</w:t>
      </w:r>
      <w:r w:rsidR="00CB2ECA">
        <w:rPr>
          <w:rFonts w:ascii="Times New Roman" w:hAnsi="Times New Roman"/>
        </w:rPr>
        <w:t xml:space="preserve"> </w:t>
      </w:r>
      <w:r w:rsidRPr="00307126">
        <w:rPr>
          <w:rFonts w:ascii="Times New Roman" w:hAnsi="Times New Roman"/>
        </w:rPr>
        <w:t>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finančnej kontroly VO, resp. po potvrdení určenia ex</w:t>
      </w:r>
      <w:r w:rsidR="00481734">
        <w:rPr>
          <w:rFonts w:ascii="Times New Roman" w:hAnsi="Times New Roman"/>
        </w:rPr>
        <w:t xml:space="preserve"> </w:t>
      </w:r>
      <w:r w:rsidRPr="00307126">
        <w:rPr>
          <w:rFonts w:ascii="Times New Roman" w:hAnsi="Times New Roman"/>
        </w:rPr>
        <w:t>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585E76E1"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r w:rsidR="002D6807">
        <w:rPr>
          <w:sz w:val="22"/>
          <w:szCs w:val="22"/>
        </w:rPr>
        <w:t xml:space="preserve"> </w:t>
      </w:r>
      <w:r w:rsidR="00FC28D0" w:rsidRPr="00307126">
        <w:rPr>
          <w:sz w:val="22"/>
          <w:szCs w:val="22"/>
        </w:rPr>
        <w:t>ante finančnej opravy</w:t>
      </w:r>
      <w:r w:rsidRPr="00307126">
        <w:rPr>
          <w:sz w:val="22"/>
          <w:szCs w:val="22"/>
        </w:rPr>
        <w:t>,</w:t>
      </w:r>
      <w:r w:rsidR="00FC28D0" w:rsidRPr="00773D77">
        <w:rPr>
          <w:sz w:val="22"/>
        </w:rPr>
        <w:t xml:space="preserve"> </w:t>
      </w:r>
      <w:r w:rsidR="00FC28D0" w:rsidRPr="00307126">
        <w:rPr>
          <w:sz w:val="22"/>
          <w:szCs w:val="22"/>
        </w:rPr>
        <w:t xml:space="preserve">ak zároveň vyhodnotí, že opakovaním procesu VO by vznikli </w:t>
      </w:r>
      <w:del w:id="111" w:author="Hudec, Branislav" w:date="2021-04-13T14:59:00Z">
        <w:r w:rsidR="00FC28D0" w:rsidRPr="00307126" w:rsidDel="00DC24F9">
          <w:rPr>
            <w:sz w:val="22"/>
            <w:szCs w:val="22"/>
          </w:rPr>
          <w:delText xml:space="preserve">vysoké </w:delText>
        </w:r>
      </w:del>
      <w:r w:rsidR="00FC28D0" w:rsidRPr="00307126">
        <w:rPr>
          <w:sz w:val="22"/>
          <w:szCs w:val="22"/>
        </w:rPr>
        <w:t>dodatočné náklady</w:t>
      </w:r>
      <w:ins w:id="112" w:author="Hudec, Branislav" w:date="2021-04-13T14:59:00Z">
        <w:r w:rsidR="00DC24F9">
          <w:rPr>
            <w:sz w:val="22"/>
            <w:szCs w:val="22"/>
          </w:rPr>
          <w:t xml:space="preserve"> a časové obmedzenia</w:t>
        </w:r>
      </w:ins>
      <w:r w:rsidRPr="0030712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lastRenderedPageBreak/>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53D906E9"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ŽoP, vzťahujúcou sa k oprávneným výdavkom Projektu, ktoré vyplývajú z realizácie </w:t>
      </w:r>
      <w:r w:rsidRPr="00F71CCE">
        <w:rPr>
          <w:sz w:val="22"/>
          <w:szCs w:val="22"/>
        </w:rPr>
        <w:t>V</w:t>
      </w:r>
      <w:r w:rsidR="00C2404C" w:rsidRPr="00F71CCE">
        <w:rPr>
          <w:sz w:val="22"/>
          <w:szCs w:val="22"/>
        </w:rPr>
        <w:t>erejného obstarávania</w:t>
      </w:r>
      <w:r w:rsidRPr="00F71CCE">
        <w:rPr>
          <w:sz w:val="22"/>
          <w:szCs w:val="22"/>
        </w:rPr>
        <w:t xml:space="preserve"> (napr. na základe záverov z </w:t>
      </w:r>
      <w:r w:rsidR="00605556" w:rsidRPr="00F71CCE">
        <w:rPr>
          <w:sz w:val="22"/>
          <w:szCs w:val="22"/>
        </w:rPr>
        <w:t xml:space="preserve">finančnej </w:t>
      </w:r>
      <w:r w:rsidRPr="00F71CCE">
        <w:rPr>
          <w:sz w:val="22"/>
          <w:szCs w:val="22"/>
        </w:rPr>
        <w:t xml:space="preserve">kontroly </w:t>
      </w:r>
      <w:r w:rsidR="0059734B" w:rsidRPr="00F71CCE">
        <w:rPr>
          <w:sz w:val="22"/>
          <w:szCs w:val="22"/>
        </w:rPr>
        <w:t>v</w:t>
      </w:r>
      <w:r w:rsidR="00C2404C" w:rsidRPr="00F71CCE">
        <w:rPr>
          <w:sz w:val="22"/>
          <w:szCs w:val="22"/>
        </w:rPr>
        <w:t>erejného obstarávania</w:t>
      </w:r>
      <w:r w:rsidRPr="00F71CCE">
        <w:rPr>
          <w:sz w:val="22"/>
          <w:szCs w:val="22"/>
        </w:rPr>
        <w:t>), Poskytovateľ nepripustí výdavky vzniknuté na základe takéhoto VO do financo</w:t>
      </w:r>
      <w:r w:rsidRPr="00307126">
        <w:rPr>
          <w:sz w:val="22"/>
          <w:szCs w:val="22"/>
        </w:rPr>
        <w:t xml:space="preserve">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r w:rsidR="002D6807">
        <w:rPr>
          <w:sz w:val="22"/>
          <w:szCs w:val="22"/>
        </w:rPr>
        <w:t xml:space="preserve"> </w:t>
      </w:r>
      <w:r w:rsidRPr="00307126">
        <w:rPr>
          <w:sz w:val="22"/>
          <w:szCs w:val="22"/>
        </w:rPr>
        <w:t>ante finančnej opravy. Vo veci určenia ex</w:t>
      </w:r>
      <w:r w:rsidR="002D6807">
        <w:rPr>
          <w:sz w:val="22"/>
          <w:szCs w:val="22"/>
        </w:rPr>
        <w:t xml:space="preserve"> </w:t>
      </w:r>
      <w:r w:rsidRPr="00307126">
        <w:rPr>
          <w:sz w:val="22"/>
          <w:szCs w:val="22"/>
        </w:rPr>
        <w:t xml:space="preserve">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Konečné potvrdenie ex</w:t>
      </w:r>
      <w:r w:rsidR="002D6807">
        <w:rPr>
          <w:sz w:val="22"/>
          <w:szCs w:val="22"/>
        </w:rPr>
        <w:t xml:space="preserve"> </w:t>
      </w:r>
      <w:r w:rsidRPr="00307126">
        <w:rPr>
          <w:sz w:val="22"/>
          <w:szCs w:val="22"/>
        </w:rPr>
        <w:t xml:space="preserve">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k financovaniu za podmienky zníženia oprávnených výdavkov vo výške určenej ex</w:t>
      </w:r>
      <w:r w:rsidR="002D6807">
        <w:rPr>
          <w:sz w:val="22"/>
          <w:szCs w:val="22"/>
        </w:rPr>
        <w:t xml:space="preserve"> </w:t>
      </w:r>
      <w:r w:rsidRPr="00307126">
        <w:rPr>
          <w:sz w:val="22"/>
          <w:szCs w:val="22"/>
        </w:rPr>
        <w:t xml:space="preserve">ante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2D6807">
        <w:rPr>
          <w:sz w:val="22"/>
          <w:szCs w:val="22"/>
        </w:rPr>
        <w:t> </w:t>
      </w:r>
      <w:r w:rsidRPr="00307126">
        <w:rPr>
          <w:sz w:val="22"/>
          <w:szCs w:val="22"/>
        </w:rPr>
        <w:t>ex</w:t>
      </w:r>
      <w:r w:rsidR="002D6807">
        <w:rPr>
          <w:sz w:val="22"/>
          <w:szCs w:val="22"/>
        </w:rPr>
        <w:t xml:space="preserve"> </w:t>
      </w:r>
      <w:r w:rsidRPr="00307126">
        <w:rPr>
          <w:sz w:val="22"/>
          <w:szCs w:val="22"/>
        </w:rPr>
        <w:t xml:space="preserve">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113"/>
      <w:r w:rsidRPr="00957E85">
        <w:rPr>
          <w:rFonts w:ascii="Times New Roman" w:hAnsi="Times New Roman"/>
        </w:rPr>
        <w:t xml:space="preserve">V prípade </w:t>
      </w:r>
      <w:r w:rsidRPr="00A14CFD">
        <w:rPr>
          <w:rFonts w:ascii="Times New Roman" w:hAnsi="Times New Roman"/>
        </w:rPr>
        <w:t xml:space="preserve">ex ante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commentRangeEnd w:id="113"/>
      <w:r w:rsidR="00AC0259" w:rsidRPr="00957E85">
        <w:rPr>
          <w:rStyle w:val="Odkaznakomentr"/>
          <w:rFonts w:ascii="Times New Roman" w:eastAsia="Times New Roman" w:hAnsi="Times New Roman"/>
          <w:sz w:val="22"/>
          <w:szCs w:val="22"/>
          <w:lang w:val="x-none" w:eastAsia="x-none"/>
        </w:rPr>
        <w:commentReference w:id="113"/>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nepotvrdená ex ante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výdavkov za nepotvrdenú ex ante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ante finančná oprava (uzatvorený dodatok k zmluve o poskytnutí nenávratného finančného príspevku) – </w:t>
      </w:r>
      <w:r w:rsidR="00957E85" w:rsidRPr="00957E85">
        <w:rPr>
          <w:iCs/>
          <w:sz w:val="22"/>
          <w:szCs w:val="22"/>
        </w:rPr>
        <w:t>P</w:t>
      </w:r>
      <w:r w:rsidRPr="00957E85">
        <w:rPr>
          <w:iCs/>
          <w:sz w:val="22"/>
          <w:szCs w:val="22"/>
        </w:rPr>
        <w:t>rijímateľ predkladá žiadosť o platbu zahŕňajúcu všetky výdavky, avšak nárokuje si sumu zníženú o potvrdenú ex ante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nia ex ante finančnej opravy. Poskytovateľ</w:t>
      </w:r>
      <w:r w:rsidR="00557AEC" w:rsidRPr="00557AEC">
        <w:rPr>
          <w:iCs/>
          <w:sz w:val="22"/>
          <w:szCs w:val="22"/>
        </w:rPr>
        <w:t xml:space="preserve"> zohľadní uplatnené výšky ex ante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ante finančných opráv vo svojej riadiacej dokumentácii (napr. v nadväznosti na výšku uplatnených ex ante finančných opráv alebo počet VO dotknutých ex ante finančnou opravou)</w:t>
      </w:r>
      <w:r w:rsidR="00557AEC">
        <w:rPr>
          <w:iCs/>
          <w:sz w:val="22"/>
          <w:szCs w:val="22"/>
        </w:rPr>
        <w:t>.</w:t>
      </w:r>
    </w:p>
    <w:p w14:paraId="17ECD244" w14:textId="1F75E1E8" w:rsidR="00791BD0" w:rsidRPr="00F71CCE"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114"/>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114"/>
      <w:r w:rsidR="000A717C">
        <w:rPr>
          <w:rStyle w:val="Odkaznakomentr"/>
          <w:rFonts w:ascii="Times New Roman" w:eastAsia="Times New Roman" w:hAnsi="Times New Roman"/>
          <w:lang w:val="x-none" w:eastAsia="x-none"/>
        </w:rPr>
        <w:commentReference w:id="114"/>
      </w:r>
      <w:r w:rsidRPr="00AC3F8B">
        <w:rPr>
          <w:rFonts w:ascii="Times New Roman" w:hAnsi="Times New Roman"/>
        </w:rPr>
        <w:t>výšky finančnej opravy prislúchajúcej konkrétnemu porušeniu, podľa ktorého postupuje Poskytovateľ pri určení finančnej opravy a</w:t>
      </w:r>
      <w:r w:rsidR="002D6807">
        <w:rPr>
          <w:rFonts w:ascii="Times New Roman" w:hAnsi="Times New Roman"/>
        </w:rPr>
        <w:t> </w:t>
      </w:r>
      <w:r w:rsidRPr="00AC3F8B">
        <w:rPr>
          <w:rFonts w:ascii="Times New Roman" w:hAnsi="Times New Roman"/>
        </w:rPr>
        <w:t>ex</w:t>
      </w:r>
      <w:r w:rsidR="002D6807">
        <w:rPr>
          <w:rFonts w:ascii="Times New Roman" w:hAnsi="Times New Roman"/>
        </w:rPr>
        <w:t xml:space="preserve"> </w:t>
      </w:r>
      <w:r w:rsidRPr="00AC3F8B">
        <w:rPr>
          <w:rFonts w:ascii="Times New Roman" w:hAnsi="Times New Roman"/>
        </w:rPr>
        <w:t xml:space="preserve">ante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w:t>
      </w:r>
      <w:r w:rsidRPr="00F71CCE">
        <w:rPr>
          <w:rFonts w:ascii="Times New Roman" w:hAnsi="Times New Roman"/>
        </w:rPr>
        <w:t>(Finančné opravy za porušenie pravidiel a postupov obstarávania).</w:t>
      </w:r>
    </w:p>
    <w:p w14:paraId="734B26D5" w14:textId="4DFE7A5D" w:rsidR="00AF36B6" w:rsidRPr="00F71CCE" w:rsidRDefault="008804C8" w:rsidP="00DC24F9">
      <w:pPr>
        <w:numPr>
          <w:ilvl w:val="1"/>
          <w:numId w:val="25"/>
        </w:numPr>
        <w:spacing w:before="120" w:line="264" w:lineRule="auto"/>
        <w:jc w:val="both"/>
        <w:rPr>
          <w:rFonts w:ascii="Times New Roman" w:hAnsi="Times New Roman"/>
          <w:lang w:eastAsia="x-none"/>
        </w:rPr>
      </w:pPr>
      <w:r w:rsidRPr="00F71CCE">
        <w:rPr>
          <w:rFonts w:ascii="Times New Roman" w:hAnsi="Times New Roman"/>
        </w:rPr>
        <w:lastRenderedPageBreak/>
        <w:t xml:space="preserve">Ak v súlade s Výzvou vyplývala pre žiadateľa </w:t>
      </w:r>
      <w:r w:rsidR="003C0F18" w:rsidRPr="00F71CCE">
        <w:rPr>
          <w:rFonts w:ascii="Times New Roman" w:hAnsi="Times New Roman"/>
        </w:rPr>
        <w:t>povinnosť spočívajúc</w:t>
      </w:r>
      <w:r w:rsidR="00D501F1">
        <w:rPr>
          <w:rFonts w:ascii="Times New Roman" w:hAnsi="Times New Roman"/>
        </w:rPr>
        <w:t>a</w:t>
      </w:r>
      <w:r w:rsidR="003C0F18" w:rsidRPr="00F71CCE">
        <w:rPr>
          <w:rFonts w:ascii="Times New Roman" w:hAnsi="Times New Roman"/>
        </w:rPr>
        <w:t xml:space="preserve"> v tom, že žiadateľ je povinný predložiť kompletnú dokumentáciu z procesu </w:t>
      </w:r>
      <w:r w:rsidRPr="00F71CCE">
        <w:rPr>
          <w:rFonts w:ascii="Times New Roman" w:hAnsi="Times New Roman"/>
        </w:rPr>
        <w:t>VO</w:t>
      </w:r>
      <w:r w:rsidR="003C0F18" w:rsidRPr="00F71CCE">
        <w:rPr>
          <w:rFonts w:ascii="Times New Roman" w:hAnsi="Times New Roman"/>
        </w:rPr>
        <w:t xml:space="preserve"> v rámci konania o žiadosti o NFP vo vzťahu k </w:t>
      </w:r>
      <w:r w:rsidRPr="00F71CCE">
        <w:rPr>
          <w:rFonts w:ascii="Times New Roman" w:hAnsi="Times New Roman"/>
        </w:rPr>
        <w:t>VO</w:t>
      </w:r>
      <w:r w:rsidR="003C0F18" w:rsidRPr="00F71CCE">
        <w:rPr>
          <w:rFonts w:ascii="Times New Roman" w:hAnsi="Times New Roman"/>
        </w:rPr>
        <w:t xml:space="preserve"> špecifikovanému vo </w:t>
      </w:r>
      <w:r w:rsidR="002C6026" w:rsidRPr="00F71CCE">
        <w:rPr>
          <w:rFonts w:ascii="Times New Roman" w:hAnsi="Times New Roman"/>
        </w:rPr>
        <w:t>V</w:t>
      </w:r>
      <w:r w:rsidR="003C0F18" w:rsidRPr="00F71CCE">
        <w:rPr>
          <w:rFonts w:ascii="Times New Roman" w:hAnsi="Times New Roman"/>
        </w:rPr>
        <w:t xml:space="preserve">ýzve, ako preukázanie splnenia podmienky poskytnutia príspevku v konaní o žiadosti o NFP, </w:t>
      </w:r>
      <w:ins w:id="115" w:author="Hudec, Branislav" w:date="2021-04-13T14:54:00Z">
        <w:r w:rsidR="00DC24F9"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DC24F9">
          <w:rPr>
            <w:rFonts w:ascii="Times New Roman" w:hAnsi="Times New Roman"/>
          </w:rPr>
          <w:t xml:space="preserve">. </w:t>
        </w:r>
      </w:ins>
      <w:del w:id="116" w:author="Hudec, Branislav" w:date="2021-04-13T14:54:00Z">
        <w:r w:rsidR="003C0F18" w:rsidRPr="00F71CCE" w:rsidDel="00DC24F9">
          <w:rPr>
            <w:rFonts w:ascii="Times New Roman" w:hAnsi="Times New Roman"/>
          </w:rPr>
          <w:delText xml:space="preserve">Prijímateľ nie je povinný predkladať dokumentáciu k takémuto </w:delText>
        </w:r>
        <w:r w:rsidRPr="00F71CCE" w:rsidDel="00DC24F9">
          <w:rPr>
            <w:rFonts w:ascii="Times New Roman" w:hAnsi="Times New Roman"/>
          </w:rPr>
          <w:delText>VO</w:delText>
        </w:r>
        <w:r w:rsidR="003C0F18" w:rsidRPr="00F71CCE" w:rsidDel="00DC24F9">
          <w:rPr>
            <w:rFonts w:ascii="Times New Roman" w:hAnsi="Times New Roman"/>
          </w:rPr>
          <w:delText xml:space="preserve"> na opätovnú kontrolu podľa tohto článku VZP. Uvedené nemá vplyv na možnosť Poskytovateľa vykonať opätovnú kontrolu takéhoto </w:delText>
        </w:r>
        <w:r w:rsidR="002C6026" w:rsidRPr="00F71CCE" w:rsidDel="00DC24F9">
          <w:rPr>
            <w:rFonts w:ascii="Times New Roman" w:hAnsi="Times New Roman"/>
          </w:rPr>
          <w:delText xml:space="preserve">Verejného </w:delText>
        </w:r>
        <w:r w:rsidR="003C0F18" w:rsidRPr="00F71CCE" w:rsidDel="00DC24F9">
          <w:rPr>
            <w:rFonts w:ascii="Times New Roman" w:hAnsi="Times New Roman"/>
          </w:rPr>
          <w:delText>obstarávania.</w:delText>
        </w:r>
      </w:del>
    </w:p>
    <w:p w14:paraId="18847008" w14:textId="2B2246CD" w:rsidR="00C72A22" w:rsidRDefault="00C72A22" w:rsidP="00581F56">
      <w:pPr>
        <w:numPr>
          <w:ilvl w:val="1"/>
          <w:numId w:val="25"/>
        </w:numPr>
        <w:spacing w:before="120" w:line="264" w:lineRule="auto"/>
        <w:jc w:val="both"/>
        <w:rPr>
          <w:rFonts w:ascii="Times New Roman" w:hAnsi="Times New Roman"/>
          <w:lang w:eastAsia="x-none"/>
        </w:rPr>
      </w:pPr>
      <w:commentRangeStart w:id="117"/>
      <w:r w:rsidRPr="00307126">
        <w:rPr>
          <w:rFonts w:ascii="Times New Roman" w:hAnsi="Times New Roman"/>
        </w:rPr>
        <w:t xml:space="preserve">Na </w:t>
      </w:r>
      <w:r w:rsidR="008E1CEE">
        <w:rPr>
          <w:rFonts w:ascii="Times New Roman" w:hAnsi="Times New Roman"/>
        </w:rPr>
        <w:t xml:space="preserve">postupy zadávania zákaziek </w:t>
      </w:r>
      <w:r w:rsidRPr="00307126">
        <w:rPr>
          <w:rFonts w:ascii="Times New Roman" w:hAnsi="Times New Roman"/>
        </w:rPr>
        <w:t>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117"/>
      <w:r w:rsidRPr="00307126">
        <w:rPr>
          <w:rStyle w:val="Odkaznakomentr"/>
          <w:rFonts w:ascii="Times New Roman" w:eastAsia="Times New Roman" w:hAnsi="Times New Roman"/>
          <w:lang w:val="x-none" w:eastAsia="x-none"/>
        </w:rPr>
        <w:commentReference w:id="117"/>
      </w:r>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7F015D16"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ins w:id="118" w:author="Hudec, Branislav" w:date="2021-04-13T15:05:00Z">
        <w:r w:rsidR="00815613">
          <w:rPr>
            <w:rFonts w:ascii="Times New Roman" w:hAnsi="Times New Roman"/>
            <w:lang w:eastAsia="x-none"/>
          </w:rPr>
          <w:t xml:space="preserve">Systém riadenia EŠIF alebo </w:t>
        </w:r>
      </w:ins>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w:t>
      </w:r>
      <w:r w:rsidRPr="00F71CCE">
        <w:rPr>
          <w:rFonts w:ascii="Times New Roman" w:hAnsi="Times New Roman"/>
          <w:lang w:eastAsia="x-none"/>
        </w:rPr>
        <w:t>vykonanie finančnej</w:t>
      </w:r>
      <w:r w:rsidRPr="001646B4">
        <w:rPr>
          <w:rFonts w:ascii="Times New Roman" w:hAnsi="Times New Roman"/>
          <w:lang w:eastAsia="x-none"/>
        </w:rPr>
        <w:t xml:space="preserve"> kontroly Poskytovateľovi v prípadoch, v ktorých </w:t>
      </w:r>
      <w:ins w:id="119" w:author="Hudec, Branislav" w:date="2021-04-13T15:05:00Z">
        <w:r w:rsidR="00815613">
          <w:rPr>
            <w:rFonts w:ascii="Times New Roman" w:hAnsi="Times New Roman"/>
            <w:lang w:eastAsia="x-none"/>
          </w:rPr>
          <w:t xml:space="preserve">zo Systému riadenia EŠIF </w:t>
        </w:r>
      </w:ins>
      <w:ins w:id="120" w:author="Hudec, Branislav" w:date="2021-04-13T15:06:00Z">
        <w:r w:rsidR="00815613">
          <w:rPr>
            <w:rFonts w:ascii="Times New Roman" w:hAnsi="Times New Roman"/>
            <w:lang w:eastAsia="x-none"/>
          </w:rPr>
          <w:t xml:space="preserve">alebo </w:t>
        </w:r>
      </w:ins>
      <w:r w:rsidR="008246F0">
        <w:rPr>
          <w:rFonts w:ascii="Times New Roman" w:hAnsi="Times New Roman"/>
          <w:lang w:eastAsia="x-none"/>
        </w:rPr>
        <w:t>Právn</w:t>
      </w:r>
      <w:ins w:id="121" w:author="Hudec, Branislav" w:date="2021-04-13T15:06:00Z">
        <w:r w:rsidR="00815613">
          <w:rPr>
            <w:rFonts w:ascii="Times New Roman" w:hAnsi="Times New Roman"/>
            <w:lang w:eastAsia="x-none"/>
          </w:rPr>
          <w:t>eho</w:t>
        </w:r>
      </w:ins>
      <w:del w:id="122" w:author="Hudec, Branislav" w:date="2021-04-13T15:06:00Z">
        <w:r w:rsidR="008246F0" w:rsidDel="00815613">
          <w:rPr>
            <w:rFonts w:ascii="Times New Roman" w:hAnsi="Times New Roman"/>
            <w:lang w:eastAsia="x-none"/>
          </w:rPr>
          <w:delText>y</w:delText>
        </w:r>
      </w:del>
      <w:r w:rsidR="008246F0">
        <w:rPr>
          <w:rFonts w:ascii="Times New Roman" w:hAnsi="Times New Roman"/>
          <w:lang w:eastAsia="x-none"/>
        </w:rPr>
        <w:t xml:space="preserve"> dokument</w:t>
      </w:r>
      <w:ins w:id="123" w:author="Hudec, Branislav" w:date="2021-04-13T15:06:00Z">
        <w:r w:rsidR="00815613">
          <w:rPr>
            <w:rFonts w:ascii="Times New Roman" w:hAnsi="Times New Roman"/>
            <w:lang w:eastAsia="x-none"/>
          </w:rPr>
          <w:t>u</w:t>
        </w:r>
      </w:ins>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5D02DFF1" w:rsidR="00AF36B6" w:rsidRPr="00307126" w:rsidRDefault="00107570" w:rsidP="00E87A79">
      <w:pPr>
        <w:pStyle w:val="Nadpis3"/>
      </w:pPr>
      <w:r w:rsidRPr="00307126">
        <w:t xml:space="preserve">Článok 4 </w:t>
      </w:r>
      <w:r w:rsidR="009F0476" w:rsidRPr="00307126">
        <w:t>POVINNOSTI SPOJENÉ S MONITOROVANÍM PROJEKTU A POSKYTOVANÍM INFORMÁCIÍ</w:t>
      </w:r>
      <w:r w:rsidR="009F0476" w:rsidRPr="00307126" w:rsidDel="009F0476">
        <w:t xml:space="preserve"> </w:t>
      </w:r>
    </w:p>
    <w:p w14:paraId="00513BB6" w14:textId="64F93F23"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FD263A2" w:rsidR="00E764D2" w:rsidRPr="00307126" w:rsidDel="00223535" w:rsidRDefault="00363B57" w:rsidP="00C87FFC">
      <w:pPr>
        <w:numPr>
          <w:ilvl w:val="0"/>
          <w:numId w:val="23"/>
        </w:numPr>
        <w:spacing w:after="120" w:line="264" w:lineRule="auto"/>
        <w:ind w:left="896" w:hanging="357"/>
        <w:jc w:val="both"/>
        <w:rPr>
          <w:del w:id="124" w:author="CKO" w:date="2021-02-25T12:29:00Z"/>
          <w:rFonts w:ascii="Times New Roman" w:hAnsi="Times New Roman"/>
        </w:rPr>
      </w:pPr>
      <w:del w:id="125" w:author="CKO" w:date="2021-02-25T12:29:00Z">
        <w:r w:rsidRPr="00307126" w:rsidDel="00223535">
          <w:rPr>
            <w:rFonts w:ascii="Times New Roman" w:hAnsi="Times New Roman"/>
          </w:rPr>
          <w:delText>Mimoriadnu monitorovaciu správu projektu</w:delText>
        </w:r>
        <w:r w:rsidR="00E764D2" w:rsidRPr="00307126" w:rsidDel="00223535">
          <w:rPr>
            <w:rFonts w:ascii="Times New Roman" w:hAnsi="Times New Roman"/>
          </w:rPr>
          <w:delText>,</w:delText>
        </w:r>
      </w:del>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69C97F1C"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w:t>
      </w:r>
      <w:del w:id="126" w:author="CKO" w:date="2021-02-25T13:16:00Z">
        <w:r w:rsidRPr="00307126" w:rsidDel="00DE2610">
          <w:rPr>
            <w:rFonts w:ascii="Times New Roman" w:hAnsi="Times New Roman"/>
          </w:rPr>
          <w:delText xml:space="preserve">Ak Prijímateľ nepredkladá žiadnu </w:delText>
        </w:r>
        <w:r w:rsidR="00AF36B6" w:rsidRPr="00307126" w:rsidDel="00DE2610">
          <w:rPr>
            <w:rFonts w:ascii="Times New Roman" w:hAnsi="Times New Roman"/>
          </w:rPr>
          <w:delText xml:space="preserve">Žiadosť </w:delText>
        </w:r>
        <w:r w:rsidRPr="00307126" w:rsidDel="00DE2610">
          <w:rPr>
            <w:rFonts w:ascii="Times New Roman" w:hAnsi="Times New Roman"/>
          </w:rPr>
          <w:delTex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delText>
        </w:r>
        <w:r w:rsidR="00421105" w:rsidRPr="00307126" w:rsidDel="00DE2610">
          <w:rPr>
            <w:rFonts w:ascii="Times New Roman" w:hAnsi="Times New Roman"/>
          </w:rPr>
          <w:delText>Realizácie aktivít Projektu</w:delText>
        </w:r>
        <w:r w:rsidR="00AF36B6" w:rsidRPr="00307126" w:rsidDel="00DE2610">
          <w:rPr>
            <w:rFonts w:ascii="Times New Roman" w:hAnsi="Times New Roman"/>
          </w:rPr>
          <w:delText xml:space="preserve">, </w:delText>
        </w:r>
        <w:r w:rsidR="0050148F" w:rsidRPr="00307126" w:rsidDel="00DE2610">
          <w:rPr>
            <w:rFonts w:ascii="Times New Roman" w:hAnsi="Times New Roman"/>
          </w:rPr>
          <w:delText xml:space="preserve">identifikovaných problémoch a rizikách na Projekte ako aj o ďalších informáciách v súvislosti s realizáciou Projektu vo formáte stanovenom Poskytovateľom </w:delText>
        </w:r>
        <w:r w:rsidR="00E764D2" w:rsidRPr="00307126" w:rsidDel="00DE2610">
          <w:rPr>
            <w:rFonts w:ascii="Times New Roman" w:hAnsi="Times New Roman"/>
          </w:rPr>
          <w:delText>(</w:delText>
        </w:r>
        <w:r w:rsidR="00363B57" w:rsidRPr="00307126" w:rsidDel="00DE2610">
          <w:rPr>
            <w:rFonts w:ascii="Times New Roman" w:hAnsi="Times New Roman"/>
          </w:rPr>
          <w:delText xml:space="preserve">Mimoriadna </w:delText>
        </w:r>
        <w:r w:rsidR="00E764D2" w:rsidRPr="00307126" w:rsidDel="00DE2610">
          <w:rPr>
            <w:rFonts w:ascii="Times New Roman" w:hAnsi="Times New Roman"/>
          </w:rPr>
          <w:delText>monitorovaci</w:delText>
        </w:r>
        <w:r w:rsidR="00363B57" w:rsidRPr="00307126" w:rsidDel="00DE2610">
          <w:rPr>
            <w:rFonts w:ascii="Times New Roman" w:hAnsi="Times New Roman"/>
          </w:rPr>
          <w:delText>a</w:delText>
        </w:r>
        <w:r w:rsidR="00E764D2" w:rsidRPr="00307126" w:rsidDel="00DE2610">
          <w:rPr>
            <w:rFonts w:ascii="Times New Roman" w:hAnsi="Times New Roman"/>
          </w:rPr>
          <w:delText xml:space="preserve"> </w:delText>
        </w:r>
        <w:r w:rsidR="00363B57" w:rsidRPr="00307126" w:rsidDel="00DE2610">
          <w:rPr>
            <w:rFonts w:ascii="Times New Roman" w:hAnsi="Times New Roman"/>
          </w:rPr>
          <w:delText>správa projektu</w:delText>
        </w:r>
        <w:r w:rsidR="00E764D2" w:rsidRPr="00307126" w:rsidDel="00DE2610">
          <w:rPr>
            <w:rFonts w:ascii="Times New Roman" w:hAnsi="Times New Roman"/>
          </w:rPr>
          <w:delText>)</w:delText>
        </w:r>
        <w:r w:rsidR="000E6614" w:rsidRPr="00307126" w:rsidDel="00DE2610">
          <w:rPr>
            <w:rFonts w:ascii="Times New Roman" w:hAnsi="Times New Roman"/>
          </w:rPr>
          <w:delText>,</w:delText>
        </w:r>
        <w:r w:rsidR="00E764D2" w:rsidRPr="00307126" w:rsidDel="00DE2610">
          <w:rPr>
            <w:rFonts w:ascii="Times New Roman" w:hAnsi="Times New Roman"/>
          </w:rPr>
          <w:delText xml:space="preserve"> </w:delText>
        </w:r>
        <w:r w:rsidR="0022748E" w:rsidRPr="00307126" w:rsidDel="00DE2610">
          <w:rPr>
            <w:rFonts w:ascii="Times New Roman" w:hAnsi="Times New Roman"/>
          </w:rPr>
          <w:delText>a</w:delText>
        </w:r>
        <w:r w:rsidR="0050148F" w:rsidRPr="00307126" w:rsidDel="00DE2610">
          <w:rPr>
            <w:rFonts w:ascii="Times New Roman" w:hAnsi="Times New Roman"/>
          </w:rPr>
          <w:delText xml:space="preserve"> to </w:delText>
        </w:r>
        <w:r w:rsidR="00685086" w:rsidRPr="00307126" w:rsidDel="00DE2610">
          <w:rPr>
            <w:rFonts w:ascii="Times New Roman" w:hAnsi="Times New Roman"/>
          </w:rPr>
          <w:delText>Bezodkladne</w:delText>
        </w:r>
        <w:r w:rsidR="0022748E" w:rsidRPr="00307126" w:rsidDel="00DE2610">
          <w:rPr>
            <w:rFonts w:ascii="Times New Roman" w:hAnsi="Times New Roman"/>
          </w:rPr>
          <w:delText xml:space="preserve"> od uplyn</w:delText>
        </w:r>
        <w:r w:rsidR="00685086" w:rsidRPr="00307126" w:rsidDel="00DE2610">
          <w:rPr>
            <w:rFonts w:ascii="Times New Roman" w:hAnsi="Times New Roman"/>
          </w:rPr>
          <w:delText>u</w:delText>
        </w:r>
        <w:r w:rsidR="0022748E" w:rsidRPr="00307126" w:rsidDel="00DE2610">
          <w:rPr>
            <w:rFonts w:ascii="Times New Roman" w:hAnsi="Times New Roman"/>
          </w:rPr>
          <w:delText>tia 6 mesačnej lehoty stanovenej v tomto odseku</w:delText>
        </w:r>
        <w:r w:rsidRPr="00307126" w:rsidDel="00DE2610">
          <w:rPr>
            <w:rFonts w:ascii="Times New Roman" w:hAnsi="Times New Roman"/>
          </w:rPr>
          <w:delText xml:space="preserve">. </w:delText>
        </w:r>
        <w:r w:rsidR="0022748E" w:rsidRPr="00307126" w:rsidDel="00DE2610">
          <w:rPr>
            <w:rFonts w:ascii="Times New Roman" w:hAnsi="Times New Roman"/>
          </w:rPr>
          <w:delText>Prijímateľ je zároveň povinný predložiť informácie v rozsahu podľa tohto odseku aj mimo stanovených termínov, ak o to Poskytovateľ požiada.</w:delText>
        </w:r>
      </w:del>
    </w:p>
    <w:p w14:paraId="24F3CE1A" w14:textId="5290C889" w:rsidR="00B7129C" w:rsidRPr="00307126" w:rsidRDefault="00B7129C" w:rsidP="009C012E">
      <w:pPr>
        <w:numPr>
          <w:ilvl w:val="1"/>
          <w:numId w:val="22"/>
        </w:numPr>
        <w:spacing w:line="264" w:lineRule="auto"/>
        <w:jc w:val="both"/>
        <w:rPr>
          <w:rFonts w:ascii="Times New Roman" w:hAnsi="Times New Roman"/>
        </w:rPr>
      </w:pPr>
      <w:r w:rsidRPr="00307126">
        <w:rPr>
          <w:rFonts w:ascii="Times New Roman" w:hAnsi="Times New Roman"/>
        </w:rPr>
        <w:lastRenderedPageBreak/>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ins w:id="127" w:author="CKO " w:date="2021-04-12T16:48:00Z">
        <w:r w:rsidR="009C012E"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ins>
    </w:p>
    <w:p w14:paraId="38367178" w14:textId="27E4C739" w:rsidR="0007666D" w:rsidRPr="00307126" w:rsidRDefault="00B7129C" w:rsidP="00257573">
      <w:pPr>
        <w:numPr>
          <w:ilvl w:val="1"/>
          <w:numId w:val="22"/>
        </w:numPr>
        <w:spacing w:line="264" w:lineRule="auto"/>
        <w:jc w:val="both"/>
        <w:rPr>
          <w:rFonts w:ascii="Times New Roman" w:hAnsi="Times New Roman"/>
        </w:rPr>
      </w:pPr>
      <w:commentRangeStart w:id="128"/>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128"/>
      <w:r w:rsidR="00EF4107">
        <w:rPr>
          <w:rStyle w:val="Odkaznakomentr"/>
          <w:rFonts w:ascii="Times New Roman" w:eastAsia="Times New Roman" w:hAnsi="Times New Roman"/>
          <w:lang w:val="x-none" w:eastAsia="x-none"/>
        </w:rPr>
        <w:commentReference w:id="128"/>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129"/>
      <w:commentRangeStart w:id="130"/>
      <w:r w:rsidRPr="00307126">
        <w:rPr>
          <w:rFonts w:ascii="Times New Roman" w:hAnsi="Times New Roman"/>
        </w:rPr>
        <w:t>Prijímateľ</w:t>
      </w:r>
      <w:commentRangeEnd w:id="129"/>
      <w:r w:rsidR="00BF3F38" w:rsidRPr="00307126">
        <w:rPr>
          <w:rStyle w:val="Odkaznakomentr"/>
          <w:rFonts w:ascii="Times New Roman" w:eastAsia="Times New Roman" w:hAnsi="Times New Roman"/>
          <w:sz w:val="22"/>
          <w:szCs w:val="22"/>
          <w:lang w:val="x-none" w:eastAsia="x-none"/>
        </w:rPr>
        <w:commentReference w:id="129"/>
      </w:r>
      <w:r w:rsidRPr="00307126">
        <w:rPr>
          <w:rFonts w:ascii="Times New Roman" w:hAnsi="Times New Roman"/>
        </w:rPr>
        <w:t xml:space="preserve"> </w:t>
      </w:r>
      <w:commentRangeEnd w:id="130"/>
      <w:r w:rsidR="00D73FAF" w:rsidRPr="00307126">
        <w:rPr>
          <w:rStyle w:val="Odkaznakomentr"/>
          <w:rFonts w:ascii="Times New Roman" w:eastAsia="Times New Roman" w:hAnsi="Times New Roman"/>
          <w:sz w:val="22"/>
          <w:szCs w:val="22"/>
          <w:lang w:val="x-none" w:eastAsia="x-none"/>
        </w:rPr>
        <w:commentReference w:id="130"/>
      </w:r>
      <w:r w:rsidRPr="00307126">
        <w:rPr>
          <w:rFonts w:ascii="Times New Roman" w:hAnsi="Times New Roman"/>
        </w:rPr>
        <w:t xml:space="preserve">sa zaväzuje predkladať Poskytovateľovi Následné monitorovacie správy Projektu počas </w:t>
      </w:r>
      <w:commentRangeStart w:id="131"/>
      <w:r w:rsidRPr="00307126">
        <w:rPr>
          <w:rFonts w:ascii="Times New Roman" w:hAnsi="Times New Roman"/>
        </w:rPr>
        <w:t xml:space="preserve">5 rokov </w:t>
      </w:r>
      <w:commentRangeEnd w:id="131"/>
      <w:r w:rsidRPr="00307126">
        <w:rPr>
          <w:rFonts w:ascii="Times New Roman" w:hAnsi="Times New Roman"/>
        </w:rPr>
        <w:commentReference w:id="131"/>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w:t>
      </w:r>
      <w:r w:rsidRPr="00307126">
        <w:rPr>
          <w:rFonts w:ascii="Times New Roman" w:hAnsi="Times New Roman"/>
        </w:rPr>
        <w:lastRenderedPageBreak/>
        <w:t>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132"/>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132"/>
      <w:r w:rsidR="0050148F" w:rsidRPr="00307126">
        <w:rPr>
          <w:rStyle w:val="Odkaznakomentr"/>
          <w:rFonts w:ascii="Times New Roman" w:eastAsia="Times New Roman" w:hAnsi="Times New Roman"/>
          <w:sz w:val="22"/>
          <w:szCs w:val="22"/>
          <w:lang w:val="x-none" w:eastAsia="x-none"/>
        </w:rPr>
        <w:commentReference w:id="132"/>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133"/>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133"/>
      <w:r w:rsidR="003D3D57" w:rsidRPr="00307126">
        <w:rPr>
          <w:rStyle w:val="Odkaznakomentr"/>
          <w:rFonts w:ascii="Times New Roman" w:eastAsia="Times New Roman" w:hAnsi="Times New Roman"/>
          <w:sz w:val="22"/>
          <w:szCs w:val="22"/>
          <w:lang w:val="x-none" w:eastAsia="x-none"/>
        </w:rPr>
        <w:commentReference w:id="133"/>
      </w:r>
      <w:r w:rsidR="00161823" w:rsidRPr="00307126">
        <w:rPr>
          <w:rFonts w:ascii="Times New Roman" w:hAnsi="Times New Roman"/>
        </w:rPr>
        <w:t xml:space="preserve"> </w:t>
      </w:r>
      <w:commentRangeStart w:id="134"/>
      <w:r w:rsidR="00161823" w:rsidRPr="00307126">
        <w:rPr>
          <w:rFonts w:ascii="Times New Roman" w:hAnsi="Times New Roman"/>
        </w:rPr>
        <w:t xml:space="preserve">Prijímateľ je povinný informovať Poskytovateľa o zavedení ozdravného režimu a zavedení nútenej správy. </w:t>
      </w:r>
      <w:commentRangeEnd w:id="134"/>
      <w:r w:rsidR="00161823" w:rsidRPr="00307126">
        <w:rPr>
          <w:rStyle w:val="Odkaznakomentr"/>
          <w:rFonts w:ascii="Times New Roman" w:eastAsia="Times New Roman" w:hAnsi="Times New Roman"/>
          <w:sz w:val="22"/>
          <w:szCs w:val="22"/>
          <w:lang w:val="x-none" w:eastAsia="x-none"/>
        </w:rPr>
        <w:commentReference w:id="134"/>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61AE950D"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commentRangeStart w:id="135"/>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w:t>
      </w:r>
      <w:del w:id="136" w:author="CKO" w:date="2021-02-25T13:17:00Z">
        <w:r w:rsidR="003D3F0F" w:rsidRPr="00307126" w:rsidDel="00DE2610">
          <w:rPr>
            <w:rFonts w:ascii="Times New Roman" w:hAnsi="Times New Roman"/>
          </w:rPr>
          <w:delText>d</w:delText>
        </w:r>
      </w:del>
      <w:ins w:id="137" w:author="CKO" w:date="2021-02-25T13:17:00Z">
        <w:r w:rsidR="00DE2610">
          <w:rPr>
            <w:rFonts w:ascii="Times New Roman" w:hAnsi="Times New Roman"/>
          </w:rPr>
          <w:t>c</w:t>
        </w:r>
      </w:ins>
      <w:r w:rsidR="003D3F0F" w:rsidRPr="00307126">
        <w:rPr>
          <w:rFonts w:ascii="Times New Roman" w:hAnsi="Times New Roman"/>
        </w:rPr>
        <w:t xml:space="preserve">) tohto článku </w:t>
      </w:r>
      <w:commentRangeEnd w:id="135"/>
      <w:r w:rsidR="00DA24E7">
        <w:rPr>
          <w:rStyle w:val="Odkaznakomentr"/>
          <w:rFonts w:ascii="Times New Roman" w:eastAsia="Times New Roman" w:hAnsi="Times New Roman"/>
          <w:lang w:val="x-none" w:eastAsia="x-none"/>
        </w:rPr>
        <w:commentReference w:id="135"/>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49482AEB"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138"/>
      <w:commentRangeStart w:id="139"/>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138"/>
      <w:commentRangeEnd w:id="139"/>
      <w:r w:rsidRPr="00834F40">
        <w:rPr>
          <w:rStyle w:val="Odkaznakomentr"/>
          <w:rFonts w:ascii="Times New Roman" w:eastAsia="Times New Roman" w:hAnsi="Times New Roman"/>
          <w:sz w:val="22"/>
          <w:szCs w:val="22"/>
          <w:lang w:val="x-none" w:eastAsia="x-none"/>
        </w:rPr>
        <w:commentReference w:id="138"/>
      </w:r>
      <w:r w:rsidRPr="00307126">
        <w:rPr>
          <w:rStyle w:val="Odkaznakomentr"/>
          <w:rFonts w:ascii="Times New Roman" w:eastAsia="Times New Roman" w:hAnsi="Times New Roman"/>
          <w:sz w:val="22"/>
          <w:szCs w:val="22"/>
          <w:lang w:val="x-none" w:eastAsia="x-none"/>
        </w:rPr>
        <w:commentReference w:id="139"/>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w:t>
      </w:r>
      <w:r w:rsidR="00924E42" w:rsidRPr="00307126">
        <w:rPr>
          <w:rFonts w:ascii="Times New Roman" w:eastAsia="SimSun" w:hAnsi="Times New Roman"/>
          <w:bCs/>
        </w:rPr>
        <w:lastRenderedPageBreak/>
        <w:t xml:space="preserve">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w:t>
      </w:r>
      <w:r w:rsidR="00D856C1">
        <w:rPr>
          <w:rFonts w:ascii="Times New Roman" w:hAnsi="Times New Roman"/>
        </w:rPr>
        <w:t>10</w:t>
      </w:r>
      <w:r w:rsidR="00924E42" w:rsidRPr="00307126">
        <w:rPr>
          <w:rFonts w:ascii="Times New Roman" w:hAnsi="Times New Roman"/>
        </w:rPr>
        <w:t xml:space="preserve">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w:t>
      </w:r>
      <w:r w:rsidR="00D856C1">
        <w:rPr>
          <w:rFonts w:ascii="Times New Roman" w:hAnsi="Times New Roman"/>
        </w:rPr>
        <w:t>10</w:t>
      </w:r>
      <w:r w:rsidR="00924E42" w:rsidRPr="00307126">
        <w:rPr>
          <w:rFonts w:ascii="Times New Roman" w:hAnsi="Times New Roman"/>
        </w:rPr>
        <w:t>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140"/>
      <w:r w:rsidRPr="00307126">
        <w:rPr>
          <w:rFonts w:ascii="Times New Roman" w:hAnsi="Times New Roman"/>
        </w:rPr>
        <w:t>nie však neskôr ako v lehote určenej Poskytovateľom</w:t>
      </w:r>
      <w:commentRangeEnd w:id="140"/>
      <w:r w:rsidRPr="00307126">
        <w:rPr>
          <w:rStyle w:val="Odkaznakomentr"/>
          <w:rFonts w:ascii="Times New Roman" w:hAnsi="Times New Roman"/>
          <w:sz w:val="22"/>
          <w:szCs w:val="22"/>
          <w:lang w:val="x-none" w:eastAsia="x-none"/>
        </w:rPr>
        <w:commentReference w:id="140"/>
      </w:r>
      <w:r w:rsidR="00C53921" w:rsidRPr="00307126">
        <w:rPr>
          <w:rFonts w:ascii="Times New Roman" w:hAnsi="Times New Roman"/>
        </w:rPr>
        <w:t>.</w:t>
      </w:r>
    </w:p>
    <w:p w14:paraId="291BA69B" w14:textId="477C509B" w:rsidR="00107570" w:rsidRPr="00307126" w:rsidRDefault="00107570" w:rsidP="00E87A79">
      <w:pPr>
        <w:pStyle w:val="Nadpis3"/>
      </w:pPr>
      <w:r w:rsidRPr="00307126">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35CEAE51" w14:textId="77777777" w:rsidR="000E6614" w:rsidRPr="00051A48" w:rsidRDefault="00D07F80" w:rsidP="00315D25">
      <w:pPr>
        <w:numPr>
          <w:ilvl w:val="1"/>
          <w:numId w:val="24"/>
        </w:numPr>
        <w:spacing w:after="0" w:line="264" w:lineRule="auto"/>
        <w:jc w:val="both"/>
        <w:rPr>
          <w:rFonts w:ascii="Times New Roman" w:hAnsi="Times New Roman"/>
        </w:rPr>
      </w:pPr>
      <w:r w:rsidRPr="00051A48">
        <w:rPr>
          <w:rFonts w:ascii="Times New Roman" w:hAnsi="Times New Roman"/>
        </w:rPr>
        <w:t xml:space="preserve">odkaz na príslušný fond alebo fondy, ktorý spolufinancuje Projekt s použitím nasledujúcich označení </w:t>
      </w:r>
      <w:r w:rsidR="00810414" w:rsidRPr="00051A48">
        <w:rPr>
          <w:rFonts w:ascii="Times New Roman" w:hAnsi="Times New Roman"/>
        </w:rPr>
        <w:t xml:space="preserve">EFRR </w:t>
      </w:r>
      <w:r w:rsidRPr="00051A48">
        <w:rPr>
          <w:rFonts w:ascii="Times New Roman" w:hAnsi="Times New Roman"/>
        </w:rPr>
        <w:t>– Európsky fond regio</w:t>
      </w:r>
      <w:r w:rsidRPr="00177E29">
        <w:rPr>
          <w:rFonts w:ascii="Times New Roman" w:hAnsi="Times New Roman"/>
        </w:rPr>
        <w:t>nálneho rozvoja, ESF – Európsky sociálny fond, ENRF – Európsky námorný a rybársky fond a KF – Kohézny fond; ak je Projekt financovaný z viac ako jedného fondu, odkaz podľa predchádzajúcej vety môže prijímateľ nahradiť odkazom na EŠIF – európske štrukturáln</w:t>
      </w:r>
      <w:r w:rsidRPr="00CB2ECA">
        <w:rPr>
          <w:rFonts w:ascii="Times New Roman" w:hAnsi="Times New Roman"/>
        </w:rPr>
        <w:t>e a investičné fondy</w:t>
      </w:r>
      <w:r w:rsidR="00F47149" w:rsidRPr="00051A48">
        <w:rPr>
          <w:rFonts w:ascii="Times New Roman" w:hAnsi="Times New Roman"/>
        </w:rPr>
        <w:t>, pričom odkaz na príslušný fond sa vykoná formou nasledujúceho vyhlásenia: „Tento projekt je podporený z ...... “, pričom sa doplní konkrétny EŠIF, z ktorého sa poskytuje financovanie Projektu</w:t>
      </w:r>
      <w:r w:rsidRPr="00051A48">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lastRenderedPageBreak/>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 xml:space="preserve">Dočasný pútač musí byť dostatočne </w:t>
      </w:r>
      <w:commentRangeStart w:id="141"/>
      <w:r w:rsidRPr="00307126">
        <w:rPr>
          <w:rFonts w:ascii="Times New Roman" w:hAnsi="Times New Roman"/>
          <w:lang w:val="pl-PL"/>
        </w:rPr>
        <w:t>veľký</w:t>
      </w:r>
      <w:commentRangeEnd w:id="141"/>
      <w:r w:rsidR="001E6BF9">
        <w:rPr>
          <w:rStyle w:val="Odkaznakomentr"/>
          <w:rFonts w:ascii="Times New Roman" w:eastAsia="Times New Roman" w:hAnsi="Times New Roman"/>
          <w:lang w:val="x-none" w:eastAsia="x-none"/>
        </w:rPr>
        <w:commentReference w:id="141"/>
      </w:r>
      <w:r w:rsidRPr="00307126">
        <w:rPr>
          <w:rFonts w:ascii="Times New Roman" w:hAnsi="Times New Roman"/>
          <w:lang w:val="pl-PL"/>
        </w:rPr>
        <w:t xml:space="preserve">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 xml:space="preserve">Projektu a sú určené pre verejnosť alebo účastníkov, vrátane prezenčných listín alebo iných dokumentov potvrdzujúcich účasť na </w:t>
      </w:r>
      <w:r w:rsidRPr="00307126">
        <w:rPr>
          <w:rFonts w:ascii="Times New Roman" w:hAnsi="Times New Roman"/>
        </w:rPr>
        <w:lastRenderedPageBreak/>
        <w:t>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52C2DD9E"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del w:id="142" w:author="CKO " w:date="2021-04-12T16:54:00Z">
        <w:r w:rsidR="002D2F8C" w:rsidRPr="00307126" w:rsidDel="00915F4F">
          <w:rPr>
            <w:rFonts w:ascii="Times New Roman" w:hAnsi="Times New Roman"/>
          </w:rPr>
          <w:delText>CKO</w:delText>
        </w:r>
        <w:r w:rsidRPr="00307126" w:rsidDel="00915F4F">
          <w:rPr>
            <w:rFonts w:ascii="Times New Roman" w:hAnsi="Times New Roman"/>
          </w:rPr>
          <w:delText xml:space="preserve"> </w:delText>
        </w:r>
      </w:del>
      <w:ins w:id="143" w:author="CKO " w:date="2021-04-12T16:54:00Z">
        <w:r w:rsidR="00915F4F">
          <w:rPr>
            <w:rFonts w:ascii="Times New Roman" w:hAnsi="Times New Roman"/>
          </w:rPr>
          <w:t>Ú</w:t>
        </w:r>
      </w:ins>
      <w:ins w:id="144" w:author="CKO " w:date="2021-04-12T16:55:00Z">
        <w:r w:rsidR="00915F4F">
          <w:rPr>
            <w:rFonts w:ascii="Times New Roman" w:hAnsi="Times New Roman"/>
          </w:rPr>
          <w:t>radu vlády</w:t>
        </w:r>
      </w:ins>
      <w:ins w:id="145" w:author="CKO " w:date="2021-04-12T16:54:00Z">
        <w:r w:rsidR="00915F4F">
          <w:rPr>
            <w:rFonts w:ascii="Times New Roman" w:hAnsi="Times New Roman"/>
          </w:rPr>
          <w:t xml:space="preserve"> SR č. 16 </w:t>
        </w:r>
        <w:r w:rsidR="00915F4F" w:rsidRPr="00307126">
          <w:rPr>
            <w:rFonts w:ascii="Times New Roman" w:hAnsi="Times New Roman"/>
          </w:rPr>
          <w:t xml:space="preserve"> </w:t>
        </w:r>
      </w:ins>
      <w:r w:rsidRPr="00307126">
        <w:rPr>
          <w:rFonts w:ascii="Times New Roman" w:hAnsi="Times New Roman"/>
        </w:rPr>
        <w:t>na programové obdobie 2014 – 2020.</w:t>
      </w:r>
    </w:p>
    <w:p w14:paraId="53FAEA9F" w14:textId="77777777" w:rsidR="00107570" w:rsidRPr="00307126" w:rsidRDefault="00107570" w:rsidP="00E87A79">
      <w:pPr>
        <w:pStyle w:val="Nadpis3"/>
      </w:pPr>
      <w:commentRangeStart w:id="146"/>
      <w:r w:rsidRPr="00307126">
        <w:t>Článok 6</w:t>
      </w:r>
      <w:r w:rsidRPr="00307126">
        <w:tab/>
        <w:t>VLASTNÍCTVO A POUŽITIE VÝSTUPOV</w:t>
      </w:r>
      <w:commentRangeEnd w:id="146"/>
      <w:r w:rsidR="00022F7D" w:rsidRPr="00773D77">
        <w:rPr>
          <w:rStyle w:val="Odkaznakomentr"/>
          <w:b w:val="0"/>
          <w:sz w:val="22"/>
        </w:rPr>
        <w:commentReference w:id="146"/>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69900D3D"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147"/>
      <w:r w:rsidRPr="00307126">
        <w:rPr>
          <w:rFonts w:ascii="Times New Roman" w:hAnsi="Times New Roman"/>
          <w:bCs/>
        </w:rPr>
        <w:t xml:space="preserve">Majetok </w:t>
      </w:r>
      <w:r w:rsidRPr="00307126">
        <w:rPr>
          <w:rFonts w:ascii="Times New Roman" w:hAnsi="Times New Roman"/>
          <w:bCs/>
        </w:rPr>
        <w:lastRenderedPageBreak/>
        <w:t xml:space="preserve">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147"/>
      <w:r w:rsidR="0055539C" w:rsidRPr="00307126">
        <w:rPr>
          <w:rStyle w:val="Odkaznakomentr"/>
          <w:rFonts w:ascii="Times New Roman" w:eastAsia="Times New Roman" w:hAnsi="Times New Roman"/>
          <w:sz w:val="22"/>
          <w:szCs w:val="22"/>
          <w:lang w:val="x-none" w:eastAsia="x-none"/>
        </w:rPr>
        <w:commentReference w:id="147"/>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148"/>
      <w:r w:rsidRPr="00307126">
        <w:rPr>
          <w:rFonts w:ascii="Times New Roman" w:hAnsi="Times New Roman"/>
          <w:bCs/>
        </w:rPr>
        <w:t>vytvorenie alebo zabezpečenie vytvorenia diela alebo iného práva duševného vlastníctva (vrátane priemyselného vlastníctva) pre Projekt</w:t>
      </w:r>
      <w:commentRangeEnd w:id="148"/>
      <w:r w:rsidR="00EE1A37" w:rsidRPr="00773D77">
        <w:rPr>
          <w:rStyle w:val="Odkaznakomentr"/>
          <w:rFonts w:ascii="Times New Roman" w:hAnsi="Times New Roman"/>
          <w:sz w:val="22"/>
          <w:lang w:val="x-none"/>
        </w:rPr>
        <w:commentReference w:id="148"/>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w:t>
      </w:r>
      <w:r w:rsidRPr="00307126">
        <w:rPr>
          <w:rFonts w:ascii="Times New Roman" w:hAnsi="Times New Roman"/>
          <w:bCs/>
        </w:rPr>
        <w:lastRenderedPageBreak/>
        <w:t xml:space="preserve">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lastRenderedPageBreak/>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t>Článok 7</w:t>
      </w:r>
      <w:r w:rsidRPr="00307126">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149"/>
      <w:r w:rsidR="00867309" w:rsidRPr="00307126">
        <w:rPr>
          <w:rFonts w:ascii="Times New Roman" w:hAnsi="Times New Roman"/>
          <w:bCs/>
        </w:rPr>
        <w:t xml:space="preserve">príslušnej kapitole </w:t>
      </w:r>
      <w:commentRangeEnd w:id="149"/>
      <w:r w:rsidR="00867309" w:rsidRPr="00307126">
        <w:rPr>
          <w:rStyle w:val="Odkaznakomentr"/>
          <w:rFonts w:ascii="Times New Roman" w:eastAsia="Times New Roman" w:hAnsi="Times New Roman"/>
          <w:lang w:val="x-none" w:eastAsia="x-none"/>
        </w:rPr>
        <w:commentReference w:id="149"/>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xml:space="preserve">, to neplatí, </w:t>
      </w:r>
      <w:r w:rsidR="00B4000D" w:rsidRPr="00307126">
        <w:rPr>
          <w:rFonts w:ascii="Times New Roman" w:hAnsi="Times New Roman"/>
          <w:bCs/>
        </w:rPr>
        <w:lastRenderedPageBreak/>
        <w:t>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41A127AB"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150"/>
      <w:r w:rsidR="00901F38" w:rsidRPr="00307126">
        <w:rPr>
          <w:rFonts w:ascii="Times New Roman" w:hAnsi="Times New Roman"/>
          <w:lang w:eastAsia="sk-SK"/>
        </w:rPr>
        <w:t>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w:t>
      </w:r>
      <w:r w:rsidR="003D2DED">
        <w:rPr>
          <w:rFonts w:ascii="Times New Roman" w:hAnsi="Times New Roman"/>
          <w:lang w:eastAsia="sk-SK"/>
        </w:rPr>
        <w:t>2 písm. d)</w:t>
      </w:r>
      <w:r w:rsidR="003D2DED" w:rsidRPr="00307126">
        <w:rPr>
          <w:rFonts w:ascii="Times New Roman" w:hAnsi="Times New Roman"/>
          <w:lang w:eastAsia="sk-SK"/>
        </w:rPr>
        <w:t xml:space="preserve"> </w:t>
      </w:r>
      <w:r w:rsidR="00901F38" w:rsidRPr="00307126">
        <w:rPr>
          <w:rFonts w:ascii="Times New Roman" w:hAnsi="Times New Roman"/>
          <w:lang w:eastAsia="sk-SK"/>
        </w:rPr>
        <w:t>a 6.</w:t>
      </w:r>
      <w:r w:rsidR="004A1870">
        <w:rPr>
          <w:rFonts w:ascii="Times New Roman" w:hAnsi="Times New Roman"/>
          <w:lang w:eastAsia="sk-SK"/>
        </w:rPr>
        <w:t>8</w:t>
      </w:r>
      <w:r w:rsidR="004A1870" w:rsidRPr="00307126">
        <w:rPr>
          <w:rFonts w:ascii="Times New Roman" w:hAnsi="Times New Roman"/>
          <w:lang w:eastAsia="sk-SK"/>
        </w:rPr>
        <w:t xml:space="preserve"> </w:t>
      </w:r>
      <w:r w:rsidR="00901F38" w:rsidRPr="00307126">
        <w:rPr>
          <w:rFonts w:ascii="Times New Roman" w:hAnsi="Times New Roman"/>
          <w:lang w:eastAsia="sk-SK"/>
        </w:rPr>
        <w:t>zmluvy</w:t>
      </w:r>
      <w:r w:rsidRPr="00307126">
        <w:rPr>
          <w:rFonts w:ascii="Times New Roman" w:hAnsi="Times New Roman"/>
        </w:rPr>
        <w:t>.</w:t>
      </w:r>
      <w:r w:rsidR="00597DFC" w:rsidRPr="00307126">
        <w:rPr>
          <w:rFonts w:ascii="Times New Roman" w:hAnsi="Times New Roman"/>
        </w:rPr>
        <w:t xml:space="preserve"> </w:t>
      </w:r>
      <w:commentRangeEnd w:id="150"/>
      <w:r w:rsidR="00A3129A">
        <w:rPr>
          <w:rStyle w:val="Odkaznakomentr"/>
          <w:rFonts w:ascii="Times New Roman" w:eastAsia="Times New Roman" w:hAnsi="Times New Roman"/>
          <w:lang w:val="x-none" w:eastAsia="x-none"/>
        </w:rPr>
        <w:commentReference w:id="150"/>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12E049A5"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zaevidovať do systému ITMS2014+</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w:t>
      </w:r>
      <w:r w:rsidRPr="00307126">
        <w:rPr>
          <w:rFonts w:ascii="Times New Roman" w:hAnsi="Times New Roman"/>
        </w:rPr>
        <w:lastRenderedPageBreak/>
        <w:t xml:space="preserve">(v)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r w:rsidR="00554766">
        <w:rPr>
          <w:rFonts w:ascii="Times New Roman" w:hAnsi="Times New Roman"/>
        </w:rPr>
        <w:t xml:space="preserve">zaevidovať formulár </w:t>
      </w:r>
      <w:r w:rsidR="00554766" w:rsidRPr="00307126">
        <w:rPr>
          <w:rFonts w:ascii="Times New Roman" w:hAnsi="Times New Roman"/>
        </w:rPr>
        <w:t>Hláseni</w:t>
      </w:r>
      <w:r w:rsidR="00554766">
        <w:rPr>
          <w:rFonts w:ascii="Times New Roman" w:hAnsi="Times New Roman"/>
        </w:rPr>
        <w:t>a</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w:t>
      </w:r>
      <w:r w:rsidR="00554766">
        <w:rPr>
          <w:rFonts w:ascii="Times New Roman" w:hAnsi="Times New Roman"/>
        </w:rPr>
        <w:t>do</w:t>
      </w:r>
      <w:r w:rsidR="007A6C01" w:rsidRPr="00307126">
        <w:rPr>
          <w:rFonts w:ascii="Times New Roman" w:hAnsi="Times New Roman"/>
        </w:rPr>
        <w:t xml:space="preserve">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6CCF1AE" w14:textId="5D5C08EA" w:rsidR="00107570" w:rsidRPr="00307126" w:rsidRDefault="00174CB4" w:rsidP="00E05099">
      <w:pPr>
        <w:numPr>
          <w:ilvl w:val="1"/>
          <w:numId w:val="4"/>
        </w:numPr>
        <w:spacing w:before="120" w:after="0" w:line="264" w:lineRule="auto"/>
        <w:jc w:val="both"/>
        <w:rPr>
          <w:rFonts w:ascii="Times New Roman" w:hAnsi="Times New Roman"/>
          <w:bCs/>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článku 6 ods. 6.2 písm. d) bod (i) zmluvy,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nedošlo, za takýto deň sa považuje deň</w:t>
      </w:r>
      <w:r w:rsidR="007327BC" w:rsidRPr="00B4192A">
        <w:rPr>
          <w:rFonts w:ascii="Times New Roman" w:hAnsi="Times New Roman"/>
        </w:rPr>
        <w:t xml:space="preserve"> uvedený v</w:t>
      </w:r>
      <w:r w:rsidR="00153FF1" w:rsidRPr="00B4192A">
        <w:rPr>
          <w:rFonts w:ascii="Times New Roman" w:hAnsi="Times New Roman"/>
        </w:rPr>
        <w:t xml:space="preserve">  </w:t>
      </w:r>
      <w:r w:rsidR="00484CA4" w:rsidRPr="00B4192A">
        <w:rPr>
          <w:rFonts w:ascii="Times New Roman" w:hAnsi="Times New Roman"/>
        </w:rPr>
        <w:t>príloh</w:t>
      </w:r>
      <w:r w:rsidR="00484CA4">
        <w:rPr>
          <w:rFonts w:ascii="Times New Roman" w:hAnsi="Times New Roman"/>
        </w:rPr>
        <w:t>e</w:t>
      </w:r>
      <w:r w:rsidR="00484CA4" w:rsidRPr="00B4192A">
        <w:rPr>
          <w:rFonts w:ascii="Times New Roman" w:hAnsi="Times New Roman"/>
        </w:rPr>
        <w:t xml:space="preserve"> </w:t>
      </w:r>
      <w:r w:rsidR="00153FF1" w:rsidRPr="00B4192A">
        <w:rPr>
          <w:rFonts w:ascii="Times New Roman" w:hAnsi="Times New Roman"/>
        </w:rPr>
        <w:t xml:space="preserve">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r w:rsidR="00484CA4">
        <w:rPr>
          <w:rFonts w:ascii="Times New Roman" w:hAnsi="Times New Roman"/>
        </w:rPr>
        <w:t xml:space="preserve"> </w:t>
      </w:r>
      <w:r w:rsidR="00153FF1" w:rsidRPr="00B4192A">
        <w:rPr>
          <w:rFonts w:ascii="Times New Roman" w:hAnsi="Times New Roman"/>
        </w:rPr>
        <w:t>(prvý deň kalendárneho mesiaca)</w:t>
      </w:r>
      <w:r w:rsidR="00484CA4">
        <w:rPr>
          <w:rFonts w:ascii="Times New Roman" w:hAnsi="Times New Roman"/>
        </w:rPr>
        <w:t xml:space="preserve">, a </w:t>
      </w:r>
      <w:r w:rsidRPr="00B4192A">
        <w:rPr>
          <w:rFonts w:ascii="Times New Roman" w:hAnsi="Times New Roman"/>
        </w:rPr>
        <w:t>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r w:rsidR="00107570" w:rsidRPr="00307126">
        <w:rPr>
          <w:rFonts w:ascii="Times New Roman" w:hAnsi="Times New Roman"/>
          <w:bCs/>
        </w:rPr>
        <w:t xml:space="preserve">Prijímateľ je oprávnený pozastaviť </w:t>
      </w:r>
      <w:r w:rsidR="004167D9" w:rsidRPr="00307126">
        <w:rPr>
          <w:rFonts w:ascii="Times New Roman" w:hAnsi="Times New Roman"/>
          <w:bCs/>
        </w:rPr>
        <w:t>R</w:t>
      </w:r>
      <w:r w:rsidR="00107570" w:rsidRPr="00307126">
        <w:rPr>
          <w:rFonts w:ascii="Times New Roman" w:hAnsi="Times New Roman"/>
          <w:bCs/>
        </w:rPr>
        <w:t xml:space="preserve">ealizáciu </w:t>
      </w:r>
      <w:r w:rsidR="00C24F50" w:rsidRPr="00307126">
        <w:rPr>
          <w:rFonts w:ascii="Times New Roman" w:hAnsi="Times New Roman"/>
          <w:bCs/>
        </w:rPr>
        <w:t xml:space="preserve">hlavných </w:t>
      </w:r>
      <w:r w:rsidR="00107570" w:rsidRPr="00307126">
        <w:rPr>
          <w:rFonts w:ascii="Times New Roman" w:hAnsi="Times New Roman"/>
          <w:bCs/>
        </w:rPr>
        <w:t xml:space="preserve">aktivít </w:t>
      </w:r>
      <w:r w:rsidR="00107570" w:rsidRPr="004B23D9">
        <w:rPr>
          <w:rFonts w:ascii="Times New Roman" w:hAnsi="Times New Roman"/>
          <w:bCs/>
        </w:rPr>
        <w:t xml:space="preserve">Projektu, ak </w:t>
      </w:r>
      <w:r w:rsidR="004167D9" w:rsidRPr="004B23D9">
        <w:rPr>
          <w:rFonts w:ascii="Times New Roman" w:hAnsi="Times New Roman"/>
          <w:bCs/>
        </w:rPr>
        <w:t>R</w:t>
      </w:r>
      <w:r w:rsidR="00107570" w:rsidRPr="004B23D9">
        <w:rPr>
          <w:rFonts w:ascii="Times New Roman" w:hAnsi="Times New Roman"/>
          <w:bCs/>
        </w:rPr>
        <w:t xml:space="preserve">ealizácii </w:t>
      </w:r>
      <w:r w:rsidR="00C24F50" w:rsidRPr="004B23D9">
        <w:rPr>
          <w:rFonts w:ascii="Times New Roman" w:hAnsi="Times New Roman"/>
          <w:bCs/>
        </w:rPr>
        <w:t xml:space="preserve">hlavných </w:t>
      </w:r>
      <w:r w:rsidR="00107570" w:rsidRPr="004B23D9">
        <w:rPr>
          <w:rFonts w:ascii="Times New Roman" w:hAnsi="Times New Roman"/>
          <w:bCs/>
        </w:rPr>
        <w:t xml:space="preserve">aktivít Projektu bráni </w:t>
      </w:r>
      <w:r w:rsidR="0045542C" w:rsidRPr="004B23D9">
        <w:rPr>
          <w:rFonts w:ascii="Times New Roman" w:hAnsi="Times New Roman"/>
          <w:bCs/>
        </w:rPr>
        <w:t>O</w:t>
      </w:r>
      <w:r w:rsidR="00107570"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00107570" w:rsidRPr="00307126">
        <w:rPr>
          <w:rFonts w:ascii="Times New Roman" w:hAnsi="Times New Roman"/>
          <w:bCs/>
        </w:rPr>
        <w:t>.</w:t>
      </w:r>
      <w:r w:rsidR="003E793F" w:rsidRPr="00307126">
        <w:rPr>
          <w:rFonts w:ascii="Times New Roman" w:hAnsi="Times New Roman"/>
          <w:bCs/>
        </w:rPr>
        <w:t xml:space="preserve"> </w:t>
      </w:r>
      <w:r w:rsidR="00107570" w:rsidRPr="00307126">
        <w:rPr>
          <w:rFonts w:ascii="Times New Roman" w:hAnsi="Times New Roman"/>
          <w:bCs/>
        </w:rPr>
        <w:t xml:space="preserve">Čas trvania </w:t>
      </w:r>
      <w:r w:rsidR="004167D9" w:rsidRPr="00307126">
        <w:rPr>
          <w:rFonts w:ascii="Times New Roman" w:hAnsi="Times New Roman"/>
          <w:bCs/>
        </w:rPr>
        <w:t>OVZ</w:t>
      </w:r>
      <w:r w:rsidR="00107570"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00107570" w:rsidRPr="00307126">
        <w:rPr>
          <w:rFonts w:ascii="Times New Roman" w:hAnsi="Times New Roman"/>
          <w:bCs/>
        </w:rPr>
        <w:t xml:space="preserve">, pričom však </w:t>
      </w:r>
      <w:r w:rsidR="004167D9" w:rsidRPr="00307126">
        <w:rPr>
          <w:rFonts w:ascii="Times New Roman" w:hAnsi="Times New Roman"/>
          <w:bCs/>
        </w:rPr>
        <w:t>R</w:t>
      </w:r>
      <w:r w:rsidR="00107570" w:rsidRPr="00307126">
        <w:rPr>
          <w:rFonts w:ascii="Times New Roman" w:hAnsi="Times New Roman"/>
          <w:bCs/>
        </w:rPr>
        <w:t xml:space="preserve">ealizácia </w:t>
      </w:r>
      <w:r w:rsidR="00C24F50"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00107570"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00107570"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8D2924">
        <w:rPr>
          <w:rFonts w:ascii="Times New Roman" w:hAnsi="Times New Roman"/>
          <w:bCs/>
        </w:rPr>
        <w:t xml:space="preserve"> pri využití režimu menej významnej zmeny podľa čl. 6 ods. 6.2 písm. d) zmluvy</w:t>
      </w:r>
      <w:r w:rsidR="00074079" w:rsidRPr="00307126">
        <w:rPr>
          <w:rFonts w:ascii="Times New Roman" w:hAnsi="Times New Roman"/>
          <w:bCs/>
        </w:rPr>
        <w:t xml:space="preserve">. </w:t>
      </w:r>
      <w:r w:rsidR="00107570" w:rsidRPr="00307126">
        <w:rPr>
          <w:rFonts w:ascii="Times New Roman" w:hAnsi="Times New Roman"/>
          <w:bCs/>
        </w:rPr>
        <w:t>Postup podľa tohto ods</w:t>
      </w:r>
      <w:r w:rsidR="00CE5784" w:rsidRPr="00307126">
        <w:rPr>
          <w:rFonts w:ascii="Times New Roman" w:hAnsi="Times New Roman"/>
          <w:bCs/>
        </w:rPr>
        <w:t>ek</w:t>
      </w:r>
      <w:r w:rsidR="00107570" w:rsidRPr="00307126">
        <w:rPr>
          <w:rFonts w:ascii="Times New Roman" w:hAnsi="Times New Roman"/>
          <w:bCs/>
        </w:rPr>
        <w:t xml:space="preserve"> </w:t>
      </w:r>
      <w:r w:rsidR="004167D9" w:rsidRPr="00307126">
        <w:rPr>
          <w:rFonts w:ascii="Times New Roman" w:hAnsi="Times New Roman"/>
          <w:bCs/>
        </w:rPr>
        <w:t>3</w:t>
      </w:r>
      <w:r w:rsidR="00107570"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00107570" w:rsidRPr="00307126">
        <w:rPr>
          <w:rFonts w:ascii="Times New Roman" w:hAnsi="Times New Roman"/>
          <w:bCs/>
        </w:rPr>
        <w:t xml:space="preserve"> (ods. </w:t>
      </w:r>
      <w:r w:rsidR="004167D9" w:rsidRPr="00307126">
        <w:rPr>
          <w:rFonts w:ascii="Times New Roman" w:hAnsi="Times New Roman"/>
          <w:bCs/>
        </w:rPr>
        <w:t>6</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c) v spojení s ods</w:t>
      </w:r>
      <w:r w:rsidR="00CE5784" w:rsidRPr="00307126">
        <w:rPr>
          <w:rFonts w:ascii="Times New Roman" w:hAnsi="Times New Roman"/>
          <w:bCs/>
        </w:rPr>
        <w:t>ekom</w:t>
      </w:r>
      <w:r w:rsidR="00107570" w:rsidRPr="00307126">
        <w:rPr>
          <w:rFonts w:ascii="Times New Roman" w:hAnsi="Times New Roman"/>
          <w:bCs/>
        </w:rPr>
        <w:t xml:space="preserve">. </w:t>
      </w:r>
      <w:r w:rsidR="004167D9" w:rsidRPr="00307126">
        <w:rPr>
          <w:rFonts w:ascii="Times New Roman" w:hAnsi="Times New Roman"/>
          <w:bCs/>
        </w:rPr>
        <w:t>11</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08917821"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ins w:id="151" w:author="zb" w:date="2021-04-14T19:05:00Z">
        <w:r w:rsidR="00597F28">
          <w:rPr>
            <w:rFonts w:ascii="Times New Roman" w:hAnsi="Times New Roman"/>
            <w:bCs/>
            <w:lang w:eastAsia="sk-SK"/>
          </w:rPr>
          <w:t xml:space="preserve">, </w:t>
        </w:r>
      </w:ins>
      <w:del w:id="152" w:author="zb" w:date="2021-04-14T19:05:00Z">
        <w:r w:rsidRPr="00307126" w:rsidDel="00597F28">
          <w:rPr>
            <w:rFonts w:ascii="Times New Roman" w:hAnsi="Times New Roman"/>
            <w:bCs/>
            <w:lang w:eastAsia="sk-SK"/>
          </w:rPr>
          <w:delText xml:space="preserve"> alebo</w:delText>
        </w:r>
      </w:del>
      <w:r w:rsidRPr="00307126">
        <w:rPr>
          <w:rFonts w:ascii="Times New Roman" w:hAnsi="Times New Roman"/>
          <w:bCs/>
          <w:lang w:eastAsia="sk-SK"/>
        </w:rPr>
        <w:t xml:space="preserve"> na jej základe </w:t>
      </w:r>
      <w:ins w:id="153" w:author="zb" w:date="2021-04-14T19:05:00Z">
        <w:r w:rsidR="00597F28">
          <w:rPr>
            <w:rFonts w:ascii="Times New Roman" w:hAnsi="Times New Roman"/>
            <w:bCs/>
            <w:lang w:eastAsia="sk-SK"/>
          </w:rPr>
          <w:t xml:space="preserve">alebo v súvislosti s ňou </w:t>
        </w:r>
      </w:ins>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odo dňa splatnosti ŽoP</w:t>
      </w:r>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lastRenderedPageBreak/>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lehôt na preplatenie podanej ŽoP;</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ŽoP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2ECEEBC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Ak Poskytovateľ pozastaví poskytovanie NFP vrátane všetkých procesov s tým súvisiacich </w:t>
      </w:r>
      <w:r w:rsidR="00F7308C">
        <w:rPr>
          <w:rFonts w:ascii="Times New Roman" w:hAnsi="Times New Roman"/>
          <w:bCs/>
        </w:rPr>
        <w:t>podľa</w:t>
      </w:r>
      <w:r w:rsidRPr="00307126">
        <w:rPr>
          <w:rFonts w:ascii="Times New Roman" w:hAnsi="Times New Roman"/>
          <w:bCs/>
        </w:rPr>
        <w:t xml:space="preserv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w:t>
      </w:r>
      <w:r w:rsidR="00F7308C">
        <w:rPr>
          <w:rFonts w:ascii="Times New Roman" w:hAnsi="Times New Roman"/>
          <w:bCs/>
        </w:rPr>
        <w:t xml:space="preserve">písm. a), b), e)  alebo g)  </w:t>
      </w:r>
      <w:r w:rsidRPr="00307126">
        <w:rPr>
          <w:rFonts w:ascii="Times New Roman" w:hAnsi="Times New Roman"/>
          <w:bCs/>
        </w:rPr>
        <w:t xml:space="preserve">alebo </w:t>
      </w:r>
      <w:r w:rsidR="00F7308C">
        <w:rPr>
          <w:rFonts w:ascii="Times New Roman" w:hAnsi="Times New Roman"/>
          <w:bCs/>
        </w:rPr>
        <w:t xml:space="preserve">podľa odseku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w:t>
      </w:r>
      <w:r w:rsidR="005001FB" w:rsidRPr="00307126">
        <w:rPr>
          <w:rFonts w:ascii="Times New Roman" w:hAnsi="Times New Roman"/>
          <w:bCs/>
        </w:rPr>
        <w:lastRenderedPageBreak/>
        <w:t xml:space="preserve">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w:t>
      </w:r>
      <w:r w:rsidR="00554766">
        <w:rPr>
          <w:rFonts w:ascii="Times New Roman" w:hAnsi="Times New Roman"/>
          <w:bCs/>
        </w:rPr>
        <w:t xml:space="preserve">písm. a), b), e)  alebo g)  </w:t>
      </w:r>
      <w:r w:rsidR="00585968" w:rsidRPr="00307126">
        <w:rPr>
          <w:rFonts w:ascii="Times New Roman" w:hAnsi="Times New Roman"/>
          <w:bCs/>
        </w:rPr>
        <w:t xml:space="preserve">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5A10E2DF"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w:t>
      </w:r>
      <w:r w:rsidR="00F7308C">
        <w:rPr>
          <w:rFonts w:ascii="Times New Roman" w:hAnsi="Times New Roman"/>
          <w:bCs/>
        </w:rPr>
        <w:t xml:space="preserve">do </w:t>
      </w:r>
      <w:r w:rsidR="00F7308C" w:rsidRPr="00307126">
        <w:rPr>
          <w:rFonts w:ascii="Times New Roman" w:hAnsi="Times New Roman"/>
          <w:bCs/>
        </w:rPr>
        <w:t>dob</w:t>
      </w:r>
      <w:r w:rsidR="00F7308C">
        <w:rPr>
          <w:rFonts w:ascii="Times New Roman" w:hAnsi="Times New Roman"/>
          <w:bCs/>
        </w:rPr>
        <w:t>y</w:t>
      </w:r>
      <w:r w:rsidR="00F7308C" w:rsidRPr="00307126">
        <w:rPr>
          <w:rFonts w:ascii="Times New Roman" w:hAnsi="Times New Roman"/>
          <w:bCs/>
        </w:rPr>
        <w:t xml:space="preserve">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F7308C">
        <w:rPr>
          <w:rFonts w:ascii="Times New Roman" w:hAnsi="Times New Roman"/>
          <w:bCs/>
        </w:rPr>
        <w:t>nezapočítava</w:t>
      </w:r>
      <w:r w:rsidR="0036535F" w:rsidRPr="00307126">
        <w:rPr>
          <w:rFonts w:ascii="Times New Roman" w:hAnsi="Times New Roman"/>
          <w:bCs/>
        </w:rPr>
        <w:t> </w:t>
      </w:r>
      <w:r w:rsidR="00F7308C" w:rsidRPr="00307126">
        <w:rPr>
          <w:rFonts w:ascii="Times New Roman" w:hAnsi="Times New Roman"/>
          <w:bCs/>
        </w:rPr>
        <w:t>dob</w:t>
      </w:r>
      <w:r w:rsidR="00F7308C">
        <w:rPr>
          <w:rFonts w:ascii="Times New Roman" w:hAnsi="Times New Roman"/>
          <w:bCs/>
        </w:rPr>
        <w:t>a</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w:t>
      </w:r>
      <w:r w:rsidR="000210FB">
        <w:rPr>
          <w:rFonts w:ascii="Times New Roman" w:hAnsi="Times New Roman"/>
          <w:bCs/>
        </w:rPr>
        <w:t xml:space="preserve">; doba Realizácie hlavných aktivít Projektu </w:t>
      </w:r>
      <w:r w:rsidR="000210FB" w:rsidRPr="000210FB">
        <w:rPr>
          <w:rFonts w:ascii="Times New Roman" w:hAnsi="Times New Roman"/>
        </w:rPr>
        <w:t>nesmie presiahnuť 31.12.2023</w:t>
      </w:r>
      <w:r w:rsidRPr="000210FB">
        <w:rPr>
          <w:rFonts w:ascii="Times New Roman" w:hAnsi="Times New Roman"/>
          <w:bCs/>
        </w:rPr>
        <w:t>.</w:t>
      </w:r>
      <w:r w:rsidRPr="00307126">
        <w:rPr>
          <w:rFonts w:ascii="Times New Roman" w:hAnsi="Times New Roman"/>
          <w:bCs/>
        </w:rPr>
        <w:t xml:space="preserve">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lastRenderedPageBreak/>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87A79">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4C09A8D"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4C798A">
        <w:rPr>
          <w:rFonts w:ascii="Times New Roman" w:hAnsi="Times New Roman"/>
          <w:bCs/>
        </w:rPr>
        <w:t xml:space="preserve">, alebo </w:t>
      </w:r>
      <w:r w:rsidR="00E105E4" w:rsidRPr="00307126">
        <w:rPr>
          <w:rFonts w:ascii="Times New Roman" w:hAnsi="Times New Roman"/>
          <w:bCs/>
        </w:rPr>
        <w:t xml:space="preserve">od </w:t>
      </w:r>
      <w:r w:rsidR="00E105E4">
        <w:rPr>
          <w:rFonts w:ascii="Times New Roman" w:hAnsi="Times New Roman"/>
          <w:bCs/>
        </w:rPr>
        <w:t>nového termínu po akceptovaní menej významnej zmeny podľa článku 6 ods. 6.2 písm. d) bod (i) zmluvy</w:t>
      </w:r>
      <w:r w:rsidRPr="00307126">
        <w:rPr>
          <w:rFonts w:ascii="Times New Roman" w:hAnsi="Times New Roman"/>
          <w:bCs/>
        </w:rPr>
        <w:t xml:space="preserve">,  </w:t>
      </w:r>
    </w:p>
    <w:p w14:paraId="46AAD51C" w14:textId="3BD1E613" w:rsidR="009F466D" w:rsidRPr="00307126" w:rsidRDefault="009F466D" w:rsidP="009F466D">
      <w:pPr>
        <w:numPr>
          <w:ilvl w:val="2"/>
          <w:numId w:val="5"/>
        </w:numPr>
        <w:spacing w:before="120" w:after="0" w:line="264" w:lineRule="auto"/>
        <w:jc w:val="both"/>
        <w:rPr>
          <w:rFonts w:ascii="Times New Roman" w:hAnsi="Times New Roman"/>
          <w:bCs/>
        </w:rPr>
      </w:pPr>
      <w:commentRangeStart w:id="154"/>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3E7C9D">
        <w:rPr>
          <w:rFonts w:ascii="Times New Roman" w:hAnsi="Times New Roman"/>
        </w:rPr>
        <w:t xml:space="preserve"> alebo v predĺženej lehote po </w:t>
      </w:r>
      <w:commentRangeStart w:id="155"/>
      <w:r w:rsidR="003E7C9D">
        <w:rPr>
          <w:rFonts w:ascii="Times New Roman" w:hAnsi="Times New Roman"/>
        </w:rPr>
        <w:t xml:space="preserve">akceptovaní </w:t>
      </w:r>
      <w:r w:rsidR="005D69CA">
        <w:rPr>
          <w:rFonts w:ascii="Times New Roman" w:hAnsi="Times New Roman"/>
        </w:rPr>
        <w:t xml:space="preserve">alebo schválení </w:t>
      </w:r>
      <w:commentRangeEnd w:id="155"/>
      <w:r w:rsidR="005D69CA">
        <w:rPr>
          <w:rStyle w:val="Odkaznakomentr"/>
          <w:rFonts w:ascii="Times New Roman" w:eastAsia="Times New Roman" w:hAnsi="Times New Roman"/>
          <w:lang w:val="x-none" w:eastAsia="x-none"/>
        </w:rPr>
        <w:commentReference w:id="155"/>
      </w:r>
      <w:r w:rsidR="003E7C9D">
        <w:rPr>
          <w:rFonts w:ascii="Times New Roman" w:hAnsi="Times New Roman"/>
        </w:rPr>
        <w:t>zmeny týkajúcej sa predĺženia Realizácie hlavných aktivít Projektu</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w:t>
      </w:r>
      <w:r w:rsidR="00992D0B">
        <w:rPr>
          <w:rFonts w:ascii="Times New Roman" w:hAnsi="Times New Roman"/>
        </w:rPr>
        <w:t>oznámil</w:t>
      </w:r>
      <w:r w:rsidRPr="00307126">
        <w:rPr>
          <w:rFonts w:ascii="Times New Roman" w:hAnsi="Times New Roman"/>
        </w:rPr>
        <w:t xml:space="preserve">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zmluvy; podstatné porušenie Zmluvy o poskytnutí NFP je dané vždy, ak dôjde k </w:t>
      </w:r>
      <w:r w:rsidR="003E7C9D">
        <w:rPr>
          <w:rFonts w:ascii="Times New Roman" w:hAnsi="Times New Roman"/>
        </w:rPr>
        <w:t>neakceptovaniu</w:t>
      </w:r>
      <w:r w:rsidR="003E7C9D" w:rsidRPr="00307126">
        <w:rPr>
          <w:rFonts w:ascii="Times New Roman" w:hAnsi="Times New Roman"/>
        </w:rPr>
        <w:t xml:space="preserve"> </w:t>
      </w:r>
      <w:r w:rsidR="005D69CA">
        <w:rPr>
          <w:rFonts w:ascii="Times New Roman" w:hAnsi="Times New Roman"/>
        </w:rPr>
        <w:t xml:space="preserve">alebo k neschváleniu </w:t>
      </w:r>
      <w:r w:rsidRPr="00307126">
        <w:rPr>
          <w:rFonts w:ascii="Times New Roman" w:hAnsi="Times New Roman"/>
        </w:rPr>
        <w:t>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písm</w:t>
      </w:r>
      <w:r w:rsidR="005D69CA">
        <w:rPr>
          <w:rFonts w:ascii="Times New Roman" w:hAnsi="Times New Roman"/>
        </w:rPr>
        <w:t>.</w:t>
      </w:r>
      <w:r w:rsidRPr="00307126">
        <w:rPr>
          <w:rFonts w:ascii="Times New Roman" w:hAnsi="Times New Roman"/>
        </w:rPr>
        <w:t xml:space="preserve"> a) a c) zmluvy, </w:t>
      </w:r>
      <w:commentRangeEnd w:id="154"/>
      <w:r w:rsidR="00A3129A">
        <w:rPr>
          <w:rStyle w:val="Odkaznakomentr"/>
          <w:rFonts w:ascii="Times New Roman" w:eastAsia="Times New Roman" w:hAnsi="Times New Roman"/>
          <w:lang w:val="x-none" w:eastAsia="x-none"/>
        </w:rPr>
        <w:commentReference w:id="154"/>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w:t>
      </w:r>
      <w:r w:rsidRPr="00307126">
        <w:rPr>
          <w:rFonts w:ascii="Times New Roman" w:hAnsi="Times New Roman"/>
          <w:bCs/>
        </w:rPr>
        <w:lastRenderedPageBreak/>
        <w:t>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56BA5628" w:rsidR="009F466D" w:rsidRPr="00307126" w:rsidRDefault="009F466D" w:rsidP="003F0995">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r w:rsidRPr="00307126">
        <w:rPr>
          <w:rFonts w:ascii="Times New Roman" w:hAnsi="Times New Roman"/>
          <w:bCs/>
        </w:rPr>
        <w:t xml:space="preserve">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A0FE82F"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156"/>
      <w:r w:rsidRPr="00307126">
        <w:rPr>
          <w:rFonts w:ascii="Times New Roman" w:hAnsi="Times New Roman"/>
          <w:bCs/>
        </w:rPr>
        <w:t xml:space="preserve">od nadobudnutia účinnosti Zmluvy o poskytnutí NFP </w:t>
      </w:r>
      <w:commentRangeEnd w:id="156"/>
      <w:r w:rsidR="00117A61" w:rsidRPr="00773D77">
        <w:rPr>
          <w:rStyle w:val="Odkaznakomentr"/>
          <w:rFonts w:ascii="Times New Roman" w:hAnsi="Times New Roman"/>
          <w:sz w:val="22"/>
          <w:lang w:val="x-none"/>
        </w:rPr>
        <w:commentReference w:id="156"/>
      </w:r>
      <w:r w:rsidR="00B92346">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05851087" w:rsidR="005B0DFF" w:rsidRPr="00307126" w:rsidRDefault="005B0DFF" w:rsidP="006F3C12">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w:t>
      </w:r>
      <w:ins w:id="157" w:author="Hudec, Branislav" w:date="2021-04-26T11:17:00Z">
        <w:r w:rsidR="00A90811">
          <w:rPr>
            <w:rFonts w:ascii="Times New Roman" w:hAnsi="Times New Roman"/>
          </w:rPr>
          <w:t>30</w:t>
        </w:r>
      </w:ins>
      <w:del w:id="158" w:author="Hudec, Branislav" w:date="2021-04-26T11:17:00Z">
        <w:r w:rsidRPr="00307126" w:rsidDel="00A90811">
          <w:rPr>
            <w:rFonts w:ascii="Times New Roman" w:hAnsi="Times New Roman"/>
          </w:rPr>
          <w:delText>15</w:delText>
        </w:r>
      </w:del>
      <w:r w:rsidRPr="00307126">
        <w:rPr>
          <w:rFonts w:ascii="Times New Roman" w:hAnsi="Times New Roman"/>
        </w:rPr>
        <w:t xml:space="preserve"> dní odo dňa doručenia oznámenia </w:t>
      </w:r>
      <w:del w:id="159" w:author="Hudec, Branislav" w:date="2021-04-26T11:18:00Z">
        <w:r w:rsidRPr="00307126" w:rsidDel="00A90811">
          <w:rPr>
            <w:rFonts w:ascii="Times New Roman" w:hAnsi="Times New Roman"/>
          </w:rPr>
          <w:delText xml:space="preserve">o </w:delText>
        </w:r>
      </w:del>
      <w:ins w:id="160" w:author="Hudec, Branislav" w:date="2021-04-26T11:18:00Z">
        <w:r w:rsidR="00A90811" w:rsidRPr="00A90811">
          <w:rPr>
            <w:rFonts w:ascii="Times New Roman" w:hAnsi="Times New Roman"/>
            <w:rPrChange w:id="161" w:author="Hudec, Branislav" w:date="2021-04-26T11:18:00Z">
              <w:rPr/>
            </w:rPrChange>
          </w:rPr>
          <w:t>o súlade alebo nesúlad</w:t>
        </w:r>
        <w:r w:rsidR="00A90811" w:rsidRPr="00A90811">
          <w:rPr>
            <w:rFonts w:ascii="Times New Roman" w:hAnsi="Times New Roman"/>
          </w:rPr>
          <w:t xml:space="preserve">e predložených dokumentov so zákonom o </w:t>
        </w:r>
      </w:ins>
      <w:ins w:id="162" w:author="Hudec, Branislav" w:date="2021-04-26T11:19:00Z">
        <w:r w:rsidR="00A90811">
          <w:rPr>
            <w:rFonts w:ascii="Times New Roman" w:hAnsi="Times New Roman"/>
          </w:rPr>
          <w:t>VO</w:t>
        </w:r>
      </w:ins>
      <w:ins w:id="163" w:author="Hudec, Branislav" w:date="2021-04-26T11:18:00Z">
        <w:r w:rsidR="00A90811" w:rsidRPr="00A90811">
          <w:rPr>
            <w:rFonts w:ascii="Times New Roman" w:hAnsi="Times New Roman"/>
            <w:rPrChange w:id="164" w:author="Hudec, Branislav" w:date="2021-04-26T11:18:00Z">
              <w:rPr/>
            </w:rPrChange>
          </w:rPr>
          <w:t xml:space="preserve"> alebo pravidlami uvedenými v Jednotnej príručke</w:t>
        </w:r>
      </w:ins>
      <w:ins w:id="165" w:author="Hudec, Branislav" w:date="2021-04-28T17:57:00Z">
        <w:r w:rsidR="006F3C12" w:rsidRPr="006F3C12">
          <w:t xml:space="preserve"> </w:t>
        </w:r>
        <w:r w:rsidR="006F3C12" w:rsidRPr="006F3C12">
          <w:rPr>
            <w:rFonts w:ascii="Times New Roman" w:hAnsi="Times New Roman"/>
          </w:rPr>
          <w:t>pre ži</w:t>
        </w:r>
        <w:r w:rsidR="006F3C12">
          <w:rPr>
            <w:rFonts w:ascii="Times New Roman" w:hAnsi="Times New Roman"/>
          </w:rPr>
          <w:t>adateľov/prijímateľov upravujúcej</w:t>
        </w:r>
        <w:bookmarkStart w:id="166" w:name="_GoBack"/>
        <w:bookmarkEnd w:id="166"/>
        <w:r w:rsidR="006F3C12" w:rsidRPr="006F3C12">
          <w:rPr>
            <w:rFonts w:ascii="Times New Roman" w:hAnsi="Times New Roman"/>
          </w:rPr>
          <w:t xml:space="preserve"> kontrolu VO a obstarávania</w:t>
        </w:r>
      </w:ins>
      <w:ins w:id="167" w:author="Hudec, Branislav" w:date="2021-04-26T11:18:00Z">
        <w:r w:rsidR="00A90811" w:rsidRPr="00A90811">
          <w:rPr>
            <w:rFonts w:ascii="Times New Roman" w:hAnsi="Times New Roman"/>
            <w:rPrChange w:id="168" w:author="Hudec, Branislav" w:date="2021-04-26T11:18:00Z">
              <w:rPr/>
            </w:rPrChange>
          </w:rPr>
          <w:t>, Systéme riadenia EŠIF alebo v metodických pokynoch CKO k </w:t>
        </w:r>
        <w:r w:rsidR="00A90811">
          <w:rPr>
            <w:rFonts w:ascii="Times New Roman" w:hAnsi="Times New Roman"/>
          </w:rPr>
          <w:t>VO</w:t>
        </w:r>
        <w:r w:rsidR="00A90811" w:rsidRPr="00A90811">
          <w:rPr>
            <w:rFonts w:ascii="Times New Roman" w:hAnsi="Times New Roman"/>
            <w:rPrChange w:id="169" w:author="Hudec, Branislav" w:date="2021-04-26T11:18:00Z">
              <w:rPr/>
            </w:rPrChange>
          </w:rPr>
          <w:t xml:space="preserve"> alebo obstarávaniu</w:t>
        </w:r>
        <w:r w:rsidR="002D5A25" w:rsidRPr="002D5A25">
          <w:rPr>
            <w:rFonts w:ascii="Times New Roman" w:hAnsi="Times New Roman"/>
          </w:rPr>
          <w:t xml:space="preserve"> </w:t>
        </w:r>
      </w:ins>
      <w:del w:id="170" w:author="Hudec, Branislav" w:date="2021-04-26T11:17:00Z">
        <w:r w:rsidRPr="00307126" w:rsidDel="00A90811">
          <w:rPr>
            <w:rFonts w:ascii="Times New Roman" w:hAnsi="Times New Roman"/>
          </w:rPr>
          <w:delText xml:space="preserve">schválení ex-ante kontroly </w:delText>
        </w:r>
      </w:del>
      <w:r w:rsidRPr="00307126">
        <w:rPr>
          <w:rFonts w:ascii="Times New Roman" w:hAnsi="Times New Roman"/>
        </w:rPr>
        <w:t xml:space="preserve">nezverejní oznámenie o začatí </w:t>
      </w:r>
      <w:ins w:id="171" w:author="Hudec, Branislav" w:date="2021-04-26T11:20:00Z">
        <w:r w:rsidR="002D5A25">
          <w:rPr>
            <w:rFonts w:ascii="Times New Roman" w:hAnsi="Times New Roman"/>
          </w:rPr>
          <w:t>v</w:t>
        </w:r>
      </w:ins>
      <w:del w:id="172" w:author="Hudec, Branislav" w:date="2021-04-26T11:20:00Z">
        <w:r w:rsidR="00D167A2" w:rsidRPr="00307126" w:rsidDel="002D5A25">
          <w:rPr>
            <w:rFonts w:ascii="Times New Roman" w:hAnsi="Times New Roman"/>
          </w:rPr>
          <w:delText>V</w:delText>
        </w:r>
      </w:del>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173"/>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173"/>
      <w:r w:rsidR="003D3D57" w:rsidRPr="00773D77">
        <w:rPr>
          <w:rStyle w:val="Odkaznakomentr"/>
          <w:rFonts w:ascii="Times New Roman" w:hAnsi="Times New Roman"/>
          <w:sz w:val="22"/>
          <w:lang w:val="x-none"/>
        </w:rPr>
        <w:commentReference w:id="173"/>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poskytnúť dodatočnú lehotu druhej zmluvnej strane na </w:t>
      </w:r>
      <w:r w:rsidRPr="00307126">
        <w:rPr>
          <w:rFonts w:ascii="Times New Roman" w:hAnsi="Times New Roman"/>
          <w:bCs/>
        </w:rPr>
        <w:lastRenderedPageBreak/>
        <w:t>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w:t>
      </w:r>
      <w:r w:rsidRPr="00307126">
        <w:rPr>
          <w:sz w:val="22"/>
          <w:szCs w:val="22"/>
        </w:rPr>
        <w:lastRenderedPageBreak/>
        <w:t xml:space="preserve">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124BE421" w14:textId="32D9E120"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w:t>
      </w:r>
      <w:del w:id="174" w:author="Sabova Maria" w:date="2021-04-19T14:23:00Z">
        <w:r w:rsidRPr="00307126" w:rsidDel="00A81878">
          <w:rPr>
            <w:sz w:val="22"/>
            <w:szCs w:val="22"/>
          </w:rPr>
          <w:delText xml:space="preserve">4 </w:delText>
        </w:r>
      </w:del>
      <w:ins w:id="175" w:author="Sabova Maria" w:date="2021-04-19T14:23:00Z">
        <w:r w:rsidR="00A81878">
          <w:rPr>
            <w:sz w:val="22"/>
            <w:szCs w:val="22"/>
          </w:rPr>
          <w:t>3</w:t>
        </w:r>
        <w:r w:rsidR="00A81878" w:rsidRPr="00307126">
          <w:rPr>
            <w:sz w:val="22"/>
            <w:szCs w:val="22"/>
          </w:rPr>
          <w:t xml:space="preserve"> </w:t>
        </w:r>
      </w:ins>
      <w:r w:rsidRPr="00307126">
        <w:rPr>
          <w:sz w:val="22"/>
          <w:szCs w:val="22"/>
        </w:rPr>
        <w:t xml:space="preserve">až </w:t>
      </w:r>
      <w:del w:id="176" w:author="Sabova Maria" w:date="2021-04-07T10:19:00Z">
        <w:r w:rsidRPr="00307126" w:rsidDel="001F7896">
          <w:rPr>
            <w:sz w:val="22"/>
            <w:szCs w:val="22"/>
          </w:rPr>
          <w:delText xml:space="preserve">10 </w:delText>
        </w:r>
      </w:del>
      <w:ins w:id="177" w:author="Sabova Maria" w:date="2021-04-07T10:19:00Z">
        <w:r w:rsidR="001F7896">
          <w:rPr>
            <w:sz w:val="22"/>
            <w:szCs w:val="22"/>
          </w:rPr>
          <w:t>8</w:t>
        </w:r>
        <w:r w:rsidR="001F7896" w:rsidRPr="00307126">
          <w:rPr>
            <w:sz w:val="22"/>
            <w:szCs w:val="22"/>
          </w:rPr>
          <w:t xml:space="preserve"> </w:t>
        </w:r>
      </w:ins>
      <w:r w:rsidRPr="00307126">
        <w:rPr>
          <w:sz w:val="22"/>
          <w:szCs w:val="22"/>
        </w:rPr>
        <w:t xml:space="preserve">tohto článku VZP, bude sa na toto porušenie podmienok Zmluvy </w:t>
      </w:r>
      <w:r w:rsidR="00396AAC">
        <w:rPr>
          <w:sz w:val="22"/>
          <w:szCs w:val="22"/>
        </w:rPr>
        <w:t xml:space="preserve">o poskytnutí NFP </w:t>
      </w:r>
      <w:r w:rsidRPr="00307126">
        <w:rPr>
          <w:sz w:val="22"/>
          <w:szCs w:val="22"/>
        </w:rPr>
        <w:t>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E742D55"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656C8672"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 xml:space="preserve">vrátiť NFP alebo jeho časť v iných prípadoch, ak to ustanovuje Zmluva o poskytnutí NFP alebo ak došlo k zániku Zmluvy o poskytnutí NFP v zmysle článku 9 VZP z dôvodu mimoriadneho ukončenia </w:t>
      </w:r>
      <w:r w:rsidR="00396AAC">
        <w:rPr>
          <w:sz w:val="22"/>
          <w:szCs w:val="22"/>
        </w:rPr>
        <w:t>Zmluvy o poskytnutí NFP</w:t>
      </w:r>
      <w:r w:rsidRPr="00307126">
        <w:rPr>
          <w:sz w:val="22"/>
          <w:szCs w:val="22"/>
        </w:rPr>
        <w:t>;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na základe úročenia poskytnutého NFP (ďalej len „</w:t>
      </w:r>
      <w:commentRangeStart w:id="178"/>
      <w:r w:rsidRPr="00307126">
        <w:rPr>
          <w:sz w:val="22"/>
          <w:szCs w:val="22"/>
        </w:rPr>
        <w:t>výnos</w:t>
      </w:r>
      <w:commentRangeEnd w:id="178"/>
      <w:r w:rsidR="00E12B61">
        <w:rPr>
          <w:rStyle w:val="Odkaznakomentr"/>
          <w:rFonts w:eastAsia="Times New Roman"/>
          <w:lang w:val="x-none" w:eastAsia="x-none"/>
        </w:rPr>
        <w:commentReference w:id="178"/>
      </w:r>
      <w:r w:rsidRPr="00307126">
        <w:rPr>
          <w:sz w:val="22"/>
          <w:szCs w:val="22"/>
        </w:rPr>
        <w:t xml:space="preserve">“);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 xml:space="preserve">40 </w:t>
      </w:r>
      <w:r w:rsidRPr="00307126">
        <w:rPr>
          <w:sz w:val="22"/>
          <w:szCs w:val="22"/>
        </w:rPr>
        <w:lastRenderedPageBreak/>
        <w:t>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179"/>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179"/>
      <w:r w:rsidRPr="00307126">
        <w:rPr>
          <w:rStyle w:val="Odkaznakomentr"/>
          <w:sz w:val="22"/>
          <w:szCs w:val="22"/>
        </w:rPr>
        <w:commentReference w:id="179"/>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5184DA7E"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w:t>
      </w:r>
      <w:r w:rsidR="00396AAC">
        <w:rPr>
          <w:rFonts w:ascii="Times New Roman" w:hAnsi="Times New Roman"/>
        </w:rPr>
        <w:t>P</w:t>
      </w:r>
      <w:r w:rsidR="006B0330" w:rsidRPr="00307126">
        <w:rPr>
          <w:rFonts w:ascii="Times New Roman" w:hAnsi="Times New Roman"/>
        </w:rPr>
        <w:t>rijímateľ uvedie variabilný symbol, ktorý je automaticky generovaný systémom ITMS2014+ a je dostupný vo verejnej časti IT</w:t>
      </w:r>
      <w:r w:rsidR="00396AAC">
        <w:rPr>
          <w:rFonts w:ascii="Times New Roman" w:hAnsi="Times New Roman"/>
        </w:rPr>
        <w:t>M</w:t>
      </w:r>
      <w:r w:rsidR="006B0330" w:rsidRPr="00307126">
        <w:rPr>
          <w:rFonts w:ascii="Times New Roman" w:hAnsi="Times New Roman"/>
        </w:rPr>
        <w:t xml:space="preserve">S2014+. </w:t>
      </w:r>
      <w:r w:rsidRPr="00307126">
        <w:rPr>
          <w:rFonts w:ascii="Times New Roman" w:hAnsi="Times New Roman"/>
          <w:lang w:eastAsia="sk-SK"/>
        </w:rPr>
        <w:t xml:space="preserve">Ak Prijímateľ vráti čistý príjem alebo odvedie výnos Riadne a Včas v súlade s týmto odsekom, ustanovenia odsekov </w:t>
      </w:r>
      <w:r w:rsidR="00177E29">
        <w:rPr>
          <w:rFonts w:ascii="Times New Roman" w:hAnsi="Times New Roman"/>
          <w:lang w:eastAsia="sk-SK"/>
        </w:rPr>
        <w:t>3</w:t>
      </w:r>
      <w:r w:rsidRPr="00307126">
        <w:rPr>
          <w:rFonts w:ascii="Times New Roman" w:hAnsi="Times New Roman"/>
          <w:lang w:eastAsia="sk-SK"/>
        </w:rPr>
        <w:t xml:space="preserve"> až </w:t>
      </w:r>
      <w:del w:id="180" w:author="Sabova Maria" w:date="2021-04-07T10:14:00Z">
        <w:r w:rsidR="00177E29" w:rsidDel="001F7896">
          <w:rPr>
            <w:rFonts w:ascii="Times New Roman" w:hAnsi="Times New Roman"/>
            <w:lang w:eastAsia="sk-SK"/>
          </w:rPr>
          <w:delText>9</w:delText>
        </w:r>
        <w:r w:rsidRPr="00307126" w:rsidDel="001F7896">
          <w:rPr>
            <w:rFonts w:ascii="Times New Roman" w:hAnsi="Times New Roman"/>
            <w:lang w:eastAsia="sk-SK"/>
          </w:rPr>
          <w:delText xml:space="preserve"> </w:delText>
        </w:r>
      </w:del>
      <w:ins w:id="181" w:author="Sabova Maria" w:date="2021-04-07T10:14:00Z">
        <w:r w:rsidR="001F7896">
          <w:rPr>
            <w:rFonts w:ascii="Times New Roman" w:hAnsi="Times New Roman"/>
            <w:lang w:eastAsia="sk-SK"/>
          </w:rPr>
          <w:t>7</w:t>
        </w:r>
        <w:r w:rsidR="001F7896" w:rsidRPr="00307126">
          <w:rPr>
            <w:rFonts w:ascii="Times New Roman" w:hAnsi="Times New Roman"/>
            <w:lang w:eastAsia="sk-SK"/>
          </w:rPr>
          <w:t xml:space="preserve"> </w:t>
        </w:r>
      </w:ins>
      <w:r w:rsidRPr="00307126">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del w:id="182" w:author="Sabova Maria" w:date="2021-04-07T10:14:00Z">
        <w:r w:rsidR="00E730AB" w:rsidRPr="00307126" w:rsidDel="001F7896">
          <w:rPr>
            <w:rFonts w:ascii="Times New Roman" w:hAnsi="Times New Roman"/>
            <w:lang w:eastAsia="sk-SK"/>
          </w:rPr>
          <w:delText>9</w:delText>
        </w:r>
        <w:r w:rsidRPr="00307126" w:rsidDel="001F7896">
          <w:rPr>
            <w:rFonts w:ascii="Times New Roman" w:hAnsi="Times New Roman"/>
            <w:lang w:eastAsia="sk-SK"/>
          </w:rPr>
          <w:delText xml:space="preserve"> </w:delText>
        </w:r>
      </w:del>
      <w:ins w:id="183" w:author="Sabova Maria" w:date="2021-04-07T10:14:00Z">
        <w:r w:rsidR="001F7896">
          <w:rPr>
            <w:rFonts w:ascii="Times New Roman" w:hAnsi="Times New Roman"/>
            <w:lang w:eastAsia="sk-SK"/>
          </w:rPr>
          <w:t>7</w:t>
        </w:r>
        <w:r w:rsidR="001F7896" w:rsidRPr="00307126">
          <w:rPr>
            <w:rFonts w:ascii="Times New Roman" w:hAnsi="Times New Roman"/>
            <w:lang w:eastAsia="sk-SK"/>
          </w:rPr>
          <w:t xml:space="preserve"> </w:t>
        </w:r>
      </w:ins>
      <w:r w:rsidRPr="00307126">
        <w:rPr>
          <w:rFonts w:ascii="Times New Roman" w:hAnsi="Times New Roman"/>
          <w:lang w:eastAsia="sk-SK"/>
        </w:rPr>
        <w:t xml:space="preserve">tohto článku VZP vzťahujú rovnako.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3DFE6ED1"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lastRenderedPageBreak/>
        <w:t>Prijímateľ sa zaväzuje vrátiť NFP alebo jeho časť uvedený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1BAC8F3E"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 NFP poskytnut</w:t>
      </w:r>
      <w:r w:rsidR="00396AAC">
        <w:rPr>
          <w:rFonts w:ascii="Times New Roman" w:hAnsi="Times New Roman"/>
        </w:rPr>
        <w:t>ý</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0AD8301E"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známi porušenie pravidiel a podmienok uvedených v Zmluve o poskytnutí NFP, za ktorých bol NFP poskytnut</w:t>
      </w:r>
      <w:r w:rsidR="00396AAC">
        <w:rPr>
          <w:rFonts w:ascii="Times New Roman" w:hAnsi="Times New Roman"/>
        </w:rPr>
        <w:t>ý</w:t>
      </w:r>
      <w:r w:rsidR="0018090D" w:rsidRPr="00307126">
        <w:rPr>
          <w:rFonts w:ascii="Times New Roman" w:hAnsi="Times New Roman"/>
        </w:rPr>
        <w:t xml:space="preserve">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1CA2EFCF" w:rsidR="00F74CDC" w:rsidRPr="00307126" w:rsidRDefault="001F7896" w:rsidP="001F7896">
      <w:pPr>
        <w:numPr>
          <w:ilvl w:val="0"/>
          <w:numId w:val="9"/>
        </w:numPr>
        <w:spacing w:before="240" w:line="264" w:lineRule="auto"/>
        <w:jc w:val="both"/>
        <w:rPr>
          <w:rFonts w:ascii="Times New Roman" w:hAnsi="Times New Roman"/>
        </w:rPr>
      </w:pPr>
      <w:ins w:id="184" w:author="Sabova Maria" w:date="2021-04-07T10:12:00Z">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ins>
      <w:del w:id="185" w:author="Sabova Maria" w:date="2021-04-07T10:12:00Z">
        <w:r w:rsidR="00F74CDC" w:rsidRPr="00307126" w:rsidDel="001F7896">
          <w:rPr>
            <w:rFonts w:ascii="Times New Roman" w:hAnsi="Times New Roman"/>
          </w:rPr>
          <w:delText xml:space="preserve">Vrátenie NFP alebo jeho časti formou platby na účet je </w:delText>
        </w:r>
        <w:r w:rsidR="000067AA" w:rsidRPr="00307126" w:rsidDel="001F7896">
          <w:rPr>
            <w:rFonts w:ascii="Times New Roman" w:hAnsi="Times New Roman"/>
          </w:rPr>
          <w:delText>P</w:delText>
        </w:r>
        <w:r w:rsidR="00F74CDC" w:rsidRPr="00307126" w:rsidDel="001F7896">
          <w:rPr>
            <w:rFonts w:ascii="Times New Roman" w:hAnsi="Times New Roman"/>
          </w:rPr>
          <w:delText xml:space="preserve">rijímateľ povinný realizovať prostredníctvom príkazu na </w:delText>
        </w:r>
        <w:r w:rsidR="007E42F6" w:rsidRPr="00307126" w:rsidDel="001F7896">
          <w:rPr>
            <w:rFonts w:ascii="Times New Roman" w:hAnsi="Times New Roman"/>
          </w:rPr>
          <w:delText xml:space="preserve">SEPA </w:delText>
        </w:r>
        <w:r w:rsidR="00F74CDC" w:rsidRPr="00307126" w:rsidDel="001F7896">
          <w:rPr>
            <w:rFonts w:ascii="Times New Roman" w:hAnsi="Times New Roman"/>
          </w:rPr>
          <w:delText xml:space="preserve">inkaso v rámci ITMS2014+ s uvedením jedinečného, ITMS2014+ automaticky </w:delText>
        </w:r>
        <w:r w:rsidR="00F74CDC" w:rsidRPr="00307126" w:rsidDel="001F7896">
          <w:rPr>
            <w:rFonts w:ascii="Times New Roman" w:hAnsi="Times New Roman"/>
            <w:lang w:eastAsia="sk-SK"/>
          </w:rPr>
          <w:delText>generovaného</w:delText>
        </w:r>
        <w:r w:rsidR="00F74CDC" w:rsidRPr="00307126" w:rsidDel="001F7896">
          <w:rPr>
            <w:rFonts w:ascii="Times New Roman" w:hAnsi="Times New Roman"/>
          </w:rPr>
          <w:delText xml:space="preserve"> variabilného symbolu</w:delText>
        </w:r>
        <w:r w:rsidR="006E5EC1" w:rsidRPr="00307126" w:rsidDel="001F7896">
          <w:rPr>
            <w:rFonts w:ascii="Times New Roman" w:hAnsi="Times New Roman"/>
          </w:rPr>
          <w:delText>; to neplatí pre Prijímateľa, ktorý je štátnou rozpočtovou organizáciou</w:delText>
        </w:r>
        <w:r w:rsidR="00F74CDC" w:rsidRPr="00307126" w:rsidDel="001F7896">
          <w:rPr>
            <w:rFonts w:ascii="Times New Roman" w:hAnsi="Times New Roman"/>
          </w:rPr>
          <w:delText xml:space="preserve">. </w:delText>
        </w:r>
      </w:del>
    </w:p>
    <w:p w14:paraId="7632A008" w14:textId="5250BAB3" w:rsidR="00F74CDC" w:rsidRPr="00307126" w:rsidDel="001F7896" w:rsidRDefault="002B7D4C" w:rsidP="002B7D4C">
      <w:pPr>
        <w:numPr>
          <w:ilvl w:val="0"/>
          <w:numId w:val="9"/>
        </w:numPr>
        <w:spacing w:before="240" w:line="264" w:lineRule="auto"/>
        <w:jc w:val="both"/>
        <w:rPr>
          <w:del w:id="186" w:author="Sabova Maria" w:date="2021-04-07T10:13:00Z"/>
          <w:rFonts w:ascii="Times New Roman" w:hAnsi="Times New Roman"/>
        </w:rPr>
      </w:pPr>
      <w:del w:id="187" w:author="Sabova Maria" w:date="2021-04-07T10:13:00Z">
        <w:r w:rsidRPr="00307126" w:rsidDel="001F7896">
          <w:rPr>
            <w:rFonts w:ascii="Times New Roman" w:hAnsi="Times New Roman"/>
          </w:rPr>
          <w:delTex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delText>
        </w:r>
        <w:r w:rsidR="00F74CDC" w:rsidRPr="00307126" w:rsidDel="001F7896">
          <w:rPr>
            <w:rFonts w:ascii="Times New Roman" w:hAnsi="Times New Roman"/>
          </w:rPr>
          <w:delText xml:space="preserve"> </w:delText>
        </w:r>
      </w:del>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599BB6EE" w:rsidR="00F74CDC" w:rsidRPr="00307126" w:rsidDel="001F7896" w:rsidRDefault="00F74CDC" w:rsidP="00F74CDC">
      <w:pPr>
        <w:numPr>
          <w:ilvl w:val="0"/>
          <w:numId w:val="9"/>
        </w:numPr>
        <w:spacing w:before="240" w:line="264" w:lineRule="auto"/>
        <w:jc w:val="both"/>
        <w:rPr>
          <w:del w:id="188" w:author="Sabova Maria" w:date="2021-04-07T10:13:00Z"/>
          <w:rFonts w:ascii="Times New Roman" w:hAnsi="Times New Roman"/>
        </w:rPr>
      </w:pPr>
      <w:del w:id="189" w:author="Sabova Maria" w:date="2021-04-07T10:13:00Z">
        <w:r w:rsidRPr="00307126" w:rsidDel="001F7896">
          <w:rPr>
            <w:rFonts w:ascii="Times New Roman" w:hAnsi="Times New Roman"/>
          </w:rPr>
          <w:delText>Pre zabezpečenie využitia príkazu na</w:delText>
        </w:r>
        <w:r w:rsidR="007E42F6" w:rsidRPr="00307126" w:rsidDel="001F7896">
          <w:rPr>
            <w:rFonts w:ascii="Times New Roman" w:hAnsi="Times New Roman"/>
          </w:rPr>
          <w:delText xml:space="preserve"> SEPA</w:delText>
        </w:r>
        <w:r w:rsidRPr="00307126" w:rsidDel="001F7896">
          <w:rPr>
            <w:rFonts w:ascii="Times New Roman" w:hAnsi="Times New Roman"/>
          </w:rPr>
          <w:delText xml:space="preserve"> inkaso ako spôsobu vrátenia NFP alebo jeho časti sa Prijímateľ </w:delText>
        </w:r>
        <w:r w:rsidR="00645B23" w:rsidRPr="00307126" w:rsidDel="001F7896">
          <w:rPr>
            <w:rFonts w:ascii="Times New Roman" w:hAnsi="Times New Roman"/>
          </w:rPr>
          <w:delText>najneskôr pred zadaním prvého príkazu na SEPA inkaso prostredníctvom ITMS2014+ v zmysle ods</w:delText>
        </w:r>
        <w:r w:rsidR="00CE5784" w:rsidRPr="00307126" w:rsidDel="001F7896">
          <w:rPr>
            <w:rFonts w:ascii="Times New Roman" w:hAnsi="Times New Roman"/>
          </w:rPr>
          <w:delText>eku</w:delText>
        </w:r>
        <w:r w:rsidR="00645B23" w:rsidRPr="00307126" w:rsidDel="001F7896">
          <w:rPr>
            <w:rFonts w:ascii="Times New Roman" w:hAnsi="Times New Roman"/>
          </w:rPr>
          <w:delText xml:space="preserve"> 6 tohto článku VZP </w:delText>
        </w:r>
        <w:r w:rsidRPr="00307126" w:rsidDel="001F7896">
          <w:rPr>
            <w:rFonts w:ascii="Times New Roman" w:hAnsi="Times New Roman"/>
          </w:rPr>
          <w:delText xml:space="preserve">zaväzuje zabezpečiť nasledovné: </w:delText>
        </w:r>
      </w:del>
    </w:p>
    <w:p w14:paraId="1B64DC1A" w14:textId="5CECA909" w:rsidR="00F74CDC" w:rsidRPr="00307126" w:rsidDel="001F7896" w:rsidRDefault="00F74CDC" w:rsidP="00F74CDC">
      <w:pPr>
        <w:numPr>
          <w:ilvl w:val="1"/>
          <w:numId w:val="9"/>
        </w:numPr>
        <w:spacing w:after="0" w:line="264" w:lineRule="auto"/>
        <w:jc w:val="both"/>
        <w:rPr>
          <w:del w:id="190" w:author="Sabova Maria" w:date="2021-04-07T10:13:00Z"/>
          <w:rFonts w:ascii="Times New Roman" w:hAnsi="Times New Roman"/>
        </w:rPr>
      </w:pPr>
      <w:del w:id="191" w:author="Sabova Maria" w:date="2021-04-07T10:13:00Z">
        <w:r w:rsidRPr="00307126" w:rsidDel="001F7896">
          <w:rPr>
            <w:rFonts w:ascii="Times New Roman" w:hAnsi="Times New Roman"/>
          </w:rPr>
          <w:delText>Prijímateľ udel</w:delText>
        </w:r>
        <w:r w:rsidR="00A52E02" w:rsidRPr="00307126" w:rsidDel="001F7896">
          <w:rPr>
            <w:rFonts w:ascii="Times New Roman" w:hAnsi="Times New Roman"/>
          </w:rPr>
          <w:delText>í</w:delText>
        </w:r>
        <w:r w:rsidRPr="00307126" w:rsidDel="001F7896">
          <w:rPr>
            <w:rFonts w:ascii="Times New Roman" w:hAnsi="Times New Roman"/>
          </w:rPr>
          <w:delText xml:space="preserve"> súhlas na úhradu pohľadávok prostredníctvom príkazu na </w:delText>
        </w:r>
        <w:r w:rsidR="007E42F6" w:rsidRPr="00307126" w:rsidDel="001F7896">
          <w:rPr>
            <w:rFonts w:ascii="Times New Roman" w:hAnsi="Times New Roman"/>
          </w:rPr>
          <w:delText xml:space="preserve">SEPA </w:delText>
        </w:r>
        <w:r w:rsidRPr="00307126" w:rsidDel="001F7896">
          <w:rPr>
            <w:rFonts w:ascii="Times New Roman" w:hAnsi="Times New Roman"/>
          </w:rPr>
          <w:delText>inkaso tým, že podpí</w:delText>
        </w:r>
        <w:r w:rsidR="00A52E02" w:rsidRPr="00307126" w:rsidDel="001F7896">
          <w:rPr>
            <w:rFonts w:ascii="Times New Roman" w:hAnsi="Times New Roman"/>
          </w:rPr>
          <w:delText>še</w:delText>
        </w:r>
        <w:r w:rsidRPr="00307126" w:rsidDel="001F7896">
          <w:rPr>
            <w:rFonts w:ascii="Times New Roman" w:hAnsi="Times New Roman"/>
          </w:rPr>
          <w:delText xml:space="preserve"> Mandát na inkaso;</w:delText>
        </w:r>
        <w:r w:rsidR="00A52E02" w:rsidRPr="00307126" w:rsidDel="001F7896">
          <w:rPr>
            <w:rFonts w:ascii="Times New Roman" w:hAnsi="Times New Roman"/>
          </w:rPr>
          <w:delText xml:space="preserve"> </w:delText>
        </w:r>
        <w:r w:rsidR="000E58B5" w:rsidRPr="00307126" w:rsidDel="001F7896">
          <w:rPr>
            <w:rFonts w:ascii="Times New Roman" w:hAnsi="Times New Roman"/>
          </w:rPr>
          <w:delText xml:space="preserve">ak je v súlade s § 42 </w:delText>
        </w:r>
        <w:r w:rsidR="007E42F6" w:rsidRPr="00307126" w:rsidDel="001F7896">
          <w:rPr>
            <w:rFonts w:ascii="Times New Roman" w:hAnsi="Times New Roman"/>
          </w:rPr>
          <w:delText xml:space="preserve">zákona o príspevku z EŠIF </w:delText>
        </w:r>
        <w:r w:rsidR="000E58B5" w:rsidRPr="00307126" w:rsidDel="001F7896">
          <w:rPr>
            <w:rFonts w:ascii="Times New Roman" w:hAnsi="Times New Roman"/>
          </w:rPr>
          <w:delText xml:space="preserve">potrebné vrátiť NFP alebo jeho časť aj na účet certifikačného orgánu, Prijímateľ podpíše Mandát na inkaso aj v prospech certifikačného orgánu; </w:delText>
        </w:r>
        <w:r w:rsidR="00A52E02" w:rsidRPr="00307126" w:rsidDel="001F7896">
          <w:rPr>
            <w:rFonts w:ascii="Times New Roman" w:hAnsi="Times New Roman"/>
          </w:rPr>
          <w:delText>vzor Mandátu na inkaso dodá Prijímateľovi Poskytovateľ;</w:delText>
        </w:r>
      </w:del>
    </w:p>
    <w:p w14:paraId="075C82FA" w14:textId="0F540B23" w:rsidR="00F74CDC" w:rsidRPr="00307126" w:rsidDel="001F7896" w:rsidRDefault="00F74CDC" w:rsidP="00F74CDC">
      <w:pPr>
        <w:numPr>
          <w:ilvl w:val="1"/>
          <w:numId w:val="9"/>
        </w:numPr>
        <w:spacing w:after="0" w:line="264" w:lineRule="auto"/>
        <w:jc w:val="both"/>
        <w:rPr>
          <w:del w:id="192" w:author="Sabova Maria" w:date="2021-04-07T10:13:00Z"/>
          <w:rFonts w:ascii="Times New Roman" w:hAnsi="Times New Roman"/>
        </w:rPr>
      </w:pPr>
      <w:del w:id="193" w:author="Sabova Maria" w:date="2021-04-07T10:13:00Z">
        <w:r w:rsidRPr="00307126" w:rsidDel="001F7896">
          <w:rPr>
            <w:rFonts w:ascii="Times New Roman" w:hAnsi="Times New Roman"/>
          </w:rPr>
          <w:delText>Prijímateľ </w:delText>
        </w:r>
        <w:r w:rsidR="001D2B22" w:rsidRPr="00307126" w:rsidDel="001F7896">
          <w:rPr>
            <w:rFonts w:ascii="Times New Roman" w:hAnsi="Times New Roman"/>
          </w:rPr>
          <w:delText xml:space="preserve">na základe podpísaného Mandátu na inkaso </w:delText>
        </w:r>
        <w:r w:rsidR="007E42F6" w:rsidRPr="00307126" w:rsidDel="001F7896">
          <w:rPr>
            <w:rFonts w:ascii="Times New Roman" w:hAnsi="Times New Roman"/>
          </w:rPr>
          <w:delText>zadá</w:delText>
        </w:r>
        <w:r w:rsidR="008A1116" w:rsidRPr="00307126" w:rsidDel="001F7896">
          <w:rPr>
            <w:rFonts w:ascii="Times New Roman" w:hAnsi="Times New Roman"/>
          </w:rPr>
          <w:delText xml:space="preserve"> súhlas s inkasom </w:delText>
        </w:r>
        <w:r w:rsidR="00AA6684" w:rsidRPr="00307126" w:rsidDel="001F7896">
          <w:rPr>
            <w:rFonts w:ascii="Times New Roman" w:hAnsi="Times New Roman"/>
          </w:rPr>
          <w:delText>v</w:delText>
        </w:r>
        <w:r w:rsidRPr="00307126" w:rsidDel="001F7896">
          <w:rPr>
            <w:rFonts w:ascii="Times New Roman" w:hAnsi="Times New Roman"/>
          </w:rPr>
          <w:delText xml:space="preserve"> bank</w:delText>
        </w:r>
        <w:r w:rsidR="00AA6684" w:rsidRPr="00307126" w:rsidDel="001F7896">
          <w:rPr>
            <w:rFonts w:ascii="Times New Roman" w:hAnsi="Times New Roman"/>
          </w:rPr>
          <w:delText>e</w:delText>
        </w:r>
        <w:r w:rsidRPr="00307126" w:rsidDel="001F7896">
          <w:rPr>
            <w:rFonts w:ascii="Times New Roman" w:hAnsi="Times New Roman"/>
          </w:rPr>
          <w:delText>, v ktorej má zriadený účet</w:delText>
        </w:r>
        <w:r w:rsidR="007E42F6" w:rsidRPr="00307126" w:rsidDel="001F7896">
          <w:rPr>
            <w:rFonts w:ascii="Times New Roman" w:hAnsi="Times New Roman"/>
          </w:rPr>
          <w:delText>,</w:delText>
        </w:r>
        <w:r w:rsidRPr="00307126" w:rsidDel="001F7896">
          <w:rPr>
            <w:rFonts w:ascii="Times New Roman" w:hAnsi="Times New Roman"/>
          </w:rPr>
          <w:delText xml:space="preserve"> z ktorého chce realizovať vrátenie NFP alebo jeho časti.</w:delText>
        </w:r>
      </w:del>
    </w:p>
    <w:p w14:paraId="031966C6" w14:textId="13B3AAF6" w:rsidR="00F74CDC" w:rsidRPr="00307126" w:rsidRDefault="00F74CDC" w:rsidP="00F74CDC">
      <w:pPr>
        <w:spacing w:before="240" w:line="264" w:lineRule="auto"/>
        <w:ind w:left="540"/>
        <w:jc w:val="both"/>
        <w:rPr>
          <w:rFonts w:ascii="Times New Roman" w:hAnsi="Times New Roman"/>
        </w:rPr>
      </w:pPr>
      <w:del w:id="194" w:author="Sabova Maria" w:date="2021-04-07T10:13:00Z">
        <w:r w:rsidRPr="00307126" w:rsidDel="001F7896">
          <w:rPr>
            <w:rFonts w:ascii="Times New Roman" w:hAnsi="Times New Roman"/>
          </w:rPr>
          <w:delText xml:space="preserve">Mandát na inkaso udelený Prijímateľom neoprávňuje Poskytovateľa na automatické odpísanie sumy finančných prostriedkov z účtu Prijímateľa. Mandát na inkaso bude využitý až na základe príkazu na </w:delText>
        </w:r>
        <w:r w:rsidR="007E42F6" w:rsidRPr="00307126" w:rsidDel="001F7896">
          <w:rPr>
            <w:rFonts w:ascii="Times New Roman" w:hAnsi="Times New Roman"/>
          </w:rPr>
          <w:delText xml:space="preserve">SEPA </w:delText>
        </w:r>
        <w:r w:rsidRPr="00307126" w:rsidDel="001F7896">
          <w:rPr>
            <w:rFonts w:ascii="Times New Roman" w:hAnsi="Times New Roman"/>
          </w:rPr>
          <w:delText>inkaso zadaného Prijímateľom v ITMS2014+ a slúži na zjednodušenie vysporiadania finančných vzťahov.</w:delText>
        </w:r>
      </w:del>
      <w:r w:rsidRPr="00307126">
        <w:rPr>
          <w:rFonts w:ascii="Times New Roman" w:hAnsi="Times New Roman"/>
        </w:rPr>
        <w:t xml:space="preserve"> </w:t>
      </w:r>
    </w:p>
    <w:p w14:paraId="00886505" w14:textId="19BDA661" w:rsidR="00A91910" w:rsidRPr="00307126" w:rsidRDefault="00A91910" w:rsidP="00901075">
      <w:pPr>
        <w:numPr>
          <w:ilvl w:val="0"/>
          <w:numId w:val="9"/>
        </w:numPr>
        <w:spacing w:before="240" w:line="264" w:lineRule="auto"/>
        <w:jc w:val="both"/>
        <w:rPr>
          <w:rFonts w:ascii="Times New Roman" w:hAnsi="Times New Roman"/>
          <w:lang w:eastAsia="sk-SK"/>
        </w:rPr>
      </w:pPr>
      <w:commentRangeStart w:id="195"/>
      <w:commentRangeStart w:id="196"/>
      <w:r w:rsidRPr="00307126">
        <w:rPr>
          <w:rFonts w:ascii="Times New Roman" w:hAnsi="Times New Roman"/>
          <w:lang w:eastAsia="sk-SK"/>
        </w:rPr>
        <w:t>Pohľadávku</w:t>
      </w:r>
      <w:commentRangeEnd w:id="195"/>
      <w:commentRangeEnd w:id="196"/>
      <w:r w:rsidR="001A6D0E" w:rsidRPr="00BC233D">
        <w:rPr>
          <w:rStyle w:val="Odkaznakomentr"/>
          <w:rFonts w:ascii="Times New Roman" w:eastAsia="Times New Roman" w:hAnsi="Times New Roman"/>
          <w:sz w:val="22"/>
          <w:szCs w:val="22"/>
          <w:lang w:val="x-none" w:eastAsia="x-none"/>
        </w:rPr>
        <w:commentReference w:id="195"/>
      </w:r>
      <w:r w:rsidR="001A6D0E" w:rsidRPr="00307126">
        <w:rPr>
          <w:rStyle w:val="Odkaznakomentr"/>
          <w:rFonts w:ascii="Times New Roman" w:eastAsia="Times New Roman" w:hAnsi="Times New Roman"/>
          <w:sz w:val="22"/>
          <w:szCs w:val="22"/>
          <w:lang w:val="x-none" w:eastAsia="x-none"/>
        </w:rPr>
        <w:commentReference w:id="196"/>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03287A">
        <w:rPr>
          <w:rFonts w:ascii="Times New Roman" w:hAnsi="Times New Roman"/>
          <w:lang w:eastAsia="sk-SK"/>
        </w:rPr>
        <w:t>i</w:t>
      </w:r>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del w:id="197" w:author="Sabova Maria" w:date="2021-04-07T10:14:00Z">
        <w:r w:rsidR="00A52E02" w:rsidRPr="00307126" w:rsidDel="001F7896">
          <w:rPr>
            <w:rFonts w:ascii="Times New Roman" w:hAnsi="Times New Roman"/>
          </w:rPr>
          <w:delText>9</w:delText>
        </w:r>
        <w:r w:rsidRPr="00307126" w:rsidDel="001F7896">
          <w:rPr>
            <w:rFonts w:ascii="Times New Roman" w:hAnsi="Times New Roman"/>
          </w:rPr>
          <w:delText xml:space="preserve"> </w:delText>
        </w:r>
      </w:del>
      <w:ins w:id="198" w:author="Sabova Maria" w:date="2021-04-07T10:14:00Z">
        <w:r w:rsidR="001F7896">
          <w:rPr>
            <w:rFonts w:ascii="Times New Roman" w:hAnsi="Times New Roman"/>
          </w:rPr>
          <w:t>7</w:t>
        </w:r>
        <w:r w:rsidR="001F7896" w:rsidRPr="00307126">
          <w:rPr>
            <w:rFonts w:ascii="Times New Roman" w:hAnsi="Times New Roman"/>
          </w:rPr>
          <w:t xml:space="preserve"> </w:t>
        </w:r>
      </w:ins>
      <w:r w:rsidRPr="00307126">
        <w:rPr>
          <w:rFonts w:ascii="Times New Roman" w:hAnsi="Times New Roman"/>
        </w:rPr>
        <w:t xml:space="preserve">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del w:id="199" w:author="Sabova Maria" w:date="2021-04-07T10:14:00Z">
        <w:r w:rsidR="00F74CDC" w:rsidRPr="00307126" w:rsidDel="001F7896">
          <w:rPr>
            <w:rFonts w:ascii="Times New Roman" w:hAnsi="Times New Roman"/>
          </w:rPr>
          <w:delText>9</w:delText>
        </w:r>
        <w:r w:rsidRPr="00307126" w:rsidDel="001F7896">
          <w:rPr>
            <w:rFonts w:ascii="Times New Roman" w:hAnsi="Times New Roman"/>
          </w:rPr>
          <w:delText xml:space="preserve"> </w:delText>
        </w:r>
      </w:del>
      <w:ins w:id="200" w:author="Sabova Maria" w:date="2021-04-07T10:14:00Z">
        <w:r w:rsidR="001F7896">
          <w:rPr>
            <w:rFonts w:ascii="Times New Roman" w:hAnsi="Times New Roman"/>
          </w:rPr>
          <w:t>7</w:t>
        </w:r>
        <w:r w:rsidR="001F7896" w:rsidRPr="00307126">
          <w:rPr>
            <w:rFonts w:ascii="Times New Roman" w:hAnsi="Times New Roman"/>
          </w:rPr>
          <w:t xml:space="preserve"> </w:t>
        </w:r>
      </w:ins>
      <w:r w:rsidRPr="00307126">
        <w:rPr>
          <w:rFonts w:ascii="Times New Roman" w:hAnsi="Times New Roman"/>
        </w:rPr>
        <w:t>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34161EC9"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lastRenderedPageBreak/>
        <w:t>vysporiadať túto Nezrovnalosť postupom podľa ods</w:t>
      </w:r>
      <w:r w:rsidR="00CE5784" w:rsidRPr="00307126">
        <w:rPr>
          <w:rFonts w:ascii="Times New Roman" w:hAnsi="Times New Roman"/>
          <w:lang w:eastAsia="sk-SK"/>
        </w:rPr>
        <w:t xml:space="preserve">ekov </w:t>
      </w:r>
      <w:del w:id="201" w:author="Sabova Maria" w:date="2021-04-19T14:23:00Z">
        <w:r w:rsidRPr="00307126" w:rsidDel="00A81878">
          <w:rPr>
            <w:rFonts w:ascii="Times New Roman" w:hAnsi="Times New Roman"/>
            <w:lang w:eastAsia="sk-SK"/>
          </w:rPr>
          <w:delText xml:space="preserve">5 </w:delText>
        </w:r>
      </w:del>
      <w:ins w:id="202" w:author="Sabova Maria" w:date="2021-04-19T14:23:00Z">
        <w:r w:rsidR="00A81878">
          <w:rPr>
            <w:rFonts w:ascii="Times New Roman" w:hAnsi="Times New Roman"/>
            <w:lang w:eastAsia="sk-SK"/>
          </w:rPr>
          <w:t>3</w:t>
        </w:r>
        <w:r w:rsidR="00A81878" w:rsidRPr="00307126">
          <w:rPr>
            <w:rFonts w:ascii="Times New Roman" w:hAnsi="Times New Roman"/>
            <w:lang w:eastAsia="sk-SK"/>
          </w:rPr>
          <w:t xml:space="preserve"> </w:t>
        </w:r>
      </w:ins>
      <w:r w:rsidRPr="00307126">
        <w:rPr>
          <w:rFonts w:ascii="Times New Roman" w:hAnsi="Times New Roman"/>
          <w:lang w:eastAsia="sk-SK"/>
        </w:rPr>
        <w:t xml:space="preserve">až </w:t>
      </w:r>
      <w:del w:id="203" w:author="Sabova Maria" w:date="2021-04-07T10:23:00Z">
        <w:r w:rsidRPr="00307126" w:rsidDel="001A679D">
          <w:rPr>
            <w:rFonts w:ascii="Times New Roman" w:hAnsi="Times New Roman"/>
            <w:lang w:eastAsia="sk-SK"/>
          </w:rPr>
          <w:delText xml:space="preserve">10 </w:delText>
        </w:r>
      </w:del>
      <w:ins w:id="204" w:author="Sabova Maria" w:date="2021-04-07T10:23:00Z">
        <w:r w:rsidR="001A679D">
          <w:rPr>
            <w:rFonts w:ascii="Times New Roman" w:hAnsi="Times New Roman"/>
            <w:lang w:eastAsia="sk-SK"/>
          </w:rPr>
          <w:t>8</w:t>
        </w:r>
        <w:r w:rsidR="001A679D" w:rsidRPr="00307126">
          <w:rPr>
            <w:rFonts w:ascii="Times New Roman" w:hAnsi="Times New Roman"/>
            <w:lang w:eastAsia="sk-SK"/>
          </w:rPr>
          <w:t xml:space="preserve"> </w:t>
        </w:r>
      </w:ins>
      <w:r w:rsidRPr="00307126">
        <w:rPr>
          <w:rFonts w:ascii="Times New Roman" w:hAnsi="Times New Roman"/>
          <w:lang w:eastAsia="sk-SK"/>
        </w:rPr>
        <w:t xml:space="preserve">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12BA9612" w:rsidR="00A91910"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470F2C8D" w14:textId="77777777" w:rsidR="00207100" w:rsidRPr="00812C2B" w:rsidRDefault="00207100" w:rsidP="00207100">
      <w:pPr>
        <w:numPr>
          <w:ilvl w:val="0"/>
          <w:numId w:val="9"/>
        </w:numPr>
        <w:tabs>
          <w:tab w:val="clear" w:pos="540"/>
          <w:tab w:val="num" w:pos="567"/>
        </w:tabs>
        <w:spacing w:before="240" w:after="0" w:line="264" w:lineRule="auto"/>
        <w:ind w:left="567" w:hanging="567"/>
        <w:jc w:val="both"/>
        <w:rPr>
          <w:rFonts w:ascii="Times New Roman" w:hAnsi="Times New Roman"/>
          <w:bCs/>
        </w:rPr>
      </w:pPr>
      <w:r w:rsidRPr="00812C2B">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1420BD69" w14:textId="77777777" w:rsidR="00207100" w:rsidRPr="00307126" w:rsidRDefault="00207100" w:rsidP="00315D25">
      <w:pPr>
        <w:spacing w:before="240" w:line="264" w:lineRule="auto"/>
        <w:ind w:left="540"/>
        <w:jc w:val="both"/>
        <w:rPr>
          <w:rFonts w:ascii="Times New Roman" w:hAnsi="Times New Roman"/>
          <w:bCs/>
        </w:rPr>
      </w:pP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3"/>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lastRenderedPageBreak/>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205"/>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205"/>
      <w:r w:rsidR="000A07B0">
        <w:rPr>
          <w:rStyle w:val="Odkaznakomentr"/>
          <w:rFonts w:ascii="Times New Roman" w:eastAsia="Times New Roman" w:hAnsi="Times New Roman"/>
          <w:lang w:val="x-none" w:eastAsia="x-none"/>
        </w:rPr>
        <w:commentReference w:id="205"/>
      </w:r>
    </w:p>
    <w:p w14:paraId="2CF59590" w14:textId="62D50D16" w:rsidR="00107570" w:rsidRPr="00307126" w:rsidRDefault="00107570" w:rsidP="00E87A79">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388ED239" w:rsidR="00CA2CDF" w:rsidRPr="00FE49B6"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lastRenderedPageBreak/>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kontroly/</w:t>
      </w:r>
      <w:r w:rsidR="00A64E95" w:rsidRPr="0075041E">
        <w:rPr>
          <w:sz w:val="22"/>
          <w:szCs w:val="22"/>
        </w:rPr>
        <w:t xml:space="preserve"> návrh </w:t>
      </w:r>
      <w:r w:rsidR="005C4A9E" w:rsidRPr="0075041E">
        <w:rPr>
          <w:sz w:val="22"/>
          <w:szCs w:val="22"/>
        </w:rPr>
        <w:t xml:space="preserve">správy z kontroly, pričom Prijímateľ je oprávnený </w:t>
      </w:r>
      <w:r w:rsidR="006659AC" w:rsidRPr="00B84C2D">
        <w:rPr>
          <w:sz w:val="22"/>
          <w:szCs w:val="22"/>
        </w:rPr>
        <w:t>podať</w:t>
      </w:r>
      <w:r w:rsidR="00391407" w:rsidRPr="00B84C2D">
        <w:rPr>
          <w:sz w:val="22"/>
          <w:szCs w:val="22"/>
        </w:rPr>
        <w:t xml:space="preserve"> v lehote určenej oprávnenou osobou</w:t>
      </w:r>
      <w:r w:rsidR="006659AC" w:rsidRPr="00B84C2D">
        <w:rPr>
          <w:sz w:val="22"/>
          <w:szCs w:val="22"/>
        </w:rPr>
        <w:t xml:space="preserve"> </w:t>
      </w:r>
      <w:r w:rsidR="006F0EA8" w:rsidRPr="00B84C2D">
        <w:rPr>
          <w:sz w:val="22"/>
          <w:szCs w:val="22"/>
        </w:rPr>
        <w:t>písomné námietky k zisteným nedostatkom, navrhnutým odporúčaniam</w:t>
      </w:r>
      <w:r w:rsidR="00391407" w:rsidRPr="00B84C2D">
        <w:rPr>
          <w:sz w:val="22"/>
          <w:szCs w:val="22"/>
        </w:rPr>
        <w:t>,</w:t>
      </w:r>
      <w:r w:rsidR="00C978B1">
        <w:rPr>
          <w:sz w:val="22"/>
          <w:szCs w:val="22"/>
        </w:rPr>
        <w:t xml:space="preserve"> </w:t>
      </w:r>
      <w:r w:rsidR="006F0EA8" w:rsidRPr="00B84C2D">
        <w:rPr>
          <w:sz w:val="22"/>
          <w:szCs w:val="22"/>
        </w:rPr>
        <w:t xml:space="preserve">k </w:t>
      </w:r>
      <w:r w:rsidR="006659AC" w:rsidRPr="00B84C2D">
        <w:rPr>
          <w:sz w:val="22"/>
          <w:szCs w:val="22"/>
        </w:rPr>
        <w:t xml:space="preserve"> lehote </w:t>
      </w:r>
      <w:r w:rsidR="006F0EA8" w:rsidRPr="00B84C2D">
        <w:rPr>
          <w:sz w:val="22"/>
          <w:szCs w:val="22"/>
        </w:rPr>
        <w:t>na predloženie písomného zoznamu opatrení</w:t>
      </w:r>
      <w:r w:rsidR="00391407" w:rsidRPr="00B84C2D">
        <w:rPr>
          <w:sz w:val="22"/>
          <w:szCs w:val="22"/>
        </w:rPr>
        <w:t xml:space="preserve"> prijatých na nápravu zistených nedostatkov a na odstránenie príčin ich vzniku (ďalej len „prijaté opatrenia“) a</w:t>
      </w:r>
      <w:r w:rsidR="002238CE">
        <w:rPr>
          <w:sz w:val="22"/>
          <w:szCs w:val="22"/>
        </w:rPr>
        <w:t xml:space="preserve"> </w:t>
      </w:r>
      <w:r w:rsidR="006F0EA8" w:rsidRPr="00B84C2D">
        <w:rPr>
          <w:sz w:val="22"/>
          <w:szCs w:val="22"/>
        </w:rPr>
        <w:t>k lehote na splnenie</w:t>
      </w:r>
      <w:r w:rsidR="00391407" w:rsidRPr="00B84C2D">
        <w:rPr>
          <w:sz w:val="22"/>
          <w:szCs w:val="22"/>
        </w:rPr>
        <w:t xml:space="preserve"> prijatých</w:t>
      </w:r>
      <w:r w:rsidR="006F0EA8" w:rsidRPr="00B84C2D">
        <w:rPr>
          <w:sz w:val="22"/>
          <w:szCs w:val="22"/>
        </w:rPr>
        <w:t xml:space="preserve"> opatrení</w:t>
      </w:r>
      <w:r w:rsidR="00391407" w:rsidRPr="00B84C2D">
        <w:rPr>
          <w:sz w:val="22"/>
          <w:szCs w:val="22"/>
        </w:rPr>
        <w:t>,</w:t>
      </w:r>
      <w:r w:rsidR="006F0EA8" w:rsidRPr="00B84C2D">
        <w:rPr>
          <w:sz w:val="22"/>
          <w:szCs w:val="22"/>
        </w:rPr>
        <w:t xml:space="preserve"> uvedený</w:t>
      </w:r>
      <w:r w:rsidR="00391407" w:rsidRPr="00B84C2D">
        <w:rPr>
          <w:sz w:val="22"/>
          <w:szCs w:val="22"/>
        </w:rPr>
        <w:t>m</w:t>
      </w:r>
      <w:r w:rsidR="006F0EA8" w:rsidRPr="00B84C2D">
        <w:rPr>
          <w:sz w:val="22"/>
          <w:szCs w:val="22"/>
        </w:rPr>
        <w:t xml:space="preserve"> v návrhu čiastkovej správy alebo v návrhu správy</w:t>
      </w:r>
      <w:r w:rsidR="0096064E" w:rsidRPr="00B84C2D">
        <w:rPr>
          <w:sz w:val="22"/>
          <w:szCs w:val="22"/>
        </w:rPr>
        <w:t xml:space="preserve"> z kontroly</w:t>
      </w:r>
      <w:r w:rsidR="006F0EA8" w:rsidRPr="00B84C2D">
        <w:rPr>
          <w:sz w:val="22"/>
          <w:szCs w:val="22"/>
        </w:rPr>
        <w:t xml:space="preserve"> </w:t>
      </w:r>
      <w:r w:rsidR="005C4A9E" w:rsidRPr="00B84C2D">
        <w:rPr>
          <w:sz w:val="22"/>
          <w:szCs w:val="22"/>
        </w:rPr>
        <w:t xml:space="preserve">. Po zohľadnení opodstatnených námietok (za predpokladu, že Prijímateľ zaslal </w:t>
      </w:r>
      <w:r w:rsidR="006659AC" w:rsidRPr="00B84C2D">
        <w:rPr>
          <w:sz w:val="22"/>
          <w:szCs w:val="22"/>
        </w:rPr>
        <w:t>námietky</w:t>
      </w:r>
      <w:r w:rsidR="005C4A9E" w:rsidRPr="00B84C2D">
        <w:rPr>
          <w:sz w:val="22"/>
          <w:szCs w:val="22"/>
        </w:rPr>
        <w:t xml:space="preserve"> </w:t>
      </w:r>
      <w:r w:rsidR="004B7C94" w:rsidRPr="00B84C2D">
        <w:rPr>
          <w:sz w:val="22"/>
          <w:szCs w:val="22"/>
        </w:rPr>
        <w:t xml:space="preserve">v </w:t>
      </w:r>
      <w:r w:rsidR="005C4A9E" w:rsidRPr="00B84C2D">
        <w:rPr>
          <w:sz w:val="22"/>
          <w:szCs w:val="22"/>
        </w:rPr>
        <w:t xml:space="preserve">lehote) zasiela Poskytovateľ Prijímateľovi </w:t>
      </w:r>
      <w:r w:rsidR="008A6F2D" w:rsidRPr="00B84C2D">
        <w:rPr>
          <w:sz w:val="22"/>
          <w:szCs w:val="22"/>
        </w:rPr>
        <w:t>čiastkovú správu z kontroly/</w:t>
      </w:r>
      <w:r w:rsidR="005C4A9E" w:rsidRPr="00B84C2D">
        <w:rPr>
          <w:sz w:val="22"/>
          <w:szCs w:val="22"/>
        </w:rPr>
        <w:t>správu z</w:t>
      </w:r>
      <w:r w:rsidR="006659AC" w:rsidRPr="00B84C2D">
        <w:rPr>
          <w:sz w:val="22"/>
          <w:szCs w:val="22"/>
        </w:rPr>
        <w:t> </w:t>
      </w:r>
      <w:r w:rsidR="005C4A9E" w:rsidRPr="00B84C2D">
        <w:rPr>
          <w:sz w:val="22"/>
          <w:szCs w:val="22"/>
        </w:rPr>
        <w:t>kontroly</w:t>
      </w:r>
      <w:r w:rsidR="006659AC" w:rsidRPr="00B84C2D">
        <w:rPr>
          <w:sz w:val="22"/>
          <w:szCs w:val="22"/>
        </w:rPr>
        <w:t>, ktorá obsahuje všetky náležitosti uvedené v § 22 ods. 4 Zákona o finančnej kontrole a audite</w:t>
      </w:r>
      <w:r w:rsidR="005C4A9E" w:rsidRPr="00B84C2D">
        <w:rPr>
          <w:sz w:val="22"/>
          <w:szCs w:val="22"/>
        </w:rPr>
        <w:t xml:space="preserve">. </w:t>
      </w:r>
      <w:r w:rsidR="0096064E"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B84C2D">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E49B6">
        <w:rPr>
          <w:sz w:val="22"/>
          <w:szCs w:val="22"/>
        </w:rPr>
        <w:t>Prijímateľ sa zaväzuje,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2328541F"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commentRangeStart w:id="206"/>
      <w:r w:rsidRPr="00307126">
        <w:rPr>
          <w:sz w:val="22"/>
          <w:szCs w:val="22"/>
        </w:rPr>
        <w:lastRenderedPageBreak/>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commentRangeEnd w:id="206"/>
      <w:r w:rsidRPr="006055EE">
        <w:rPr>
          <w:rStyle w:val="Odkaznakomentr"/>
          <w:sz w:val="22"/>
          <w:szCs w:val="22"/>
          <w:lang w:val="x-none" w:eastAsia="x-none"/>
        </w:rPr>
        <w:commentReference w:id="206"/>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lastRenderedPageBreak/>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207"/>
      <w:r w:rsidRPr="00307126">
        <w:rPr>
          <w:rFonts w:ascii="Times New Roman" w:hAnsi="Times New Roman"/>
        </w:rPr>
        <w:t>bude povinný zabezpečiť budúcu pohľadávku zo Zmluvy o poskytnutí NFP</w:t>
      </w:r>
      <w:commentRangeEnd w:id="207"/>
      <w:r w:rsidR="00F2106D" w:rsidRPr="00773D77">
        <w:rPr>
          <w:rStyle w:val="Odkaznakomentr"/>
          <w:rFonts w:ascii="Times New Roman" w:hAnsi="Times New Roman"/>
          <w:sz w:val="22"/>
          <w:lang w:val="x-none"/>
        </w:rPr>
        <w:commentReference w:id="207"/>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lastRenderedPageBreak/>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lastRenderedPageBreak/>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208"/>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208"/>
      <w:r w:rsidR="00F2106D" w:rsidRPr="00773D77">
        <w:rPr>
          <w:rStyle w:val="Odkaznakomentr"/>
          <w:rFonts w:ascii="Times New Roman" w:hAnsi="Times New Roman"/>
          <w:sz w:val="22"/>
          <w:lang w:val="x-none"/>
        </w:rPr>
        <w:commentReference w:id="208"/>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w:t>
      </w:r>
      <w:r w:rsidRPr="00307126">
        <w:rPr>
          <w:rFonts w:ascii="Times New Roman" w:hAnsi="Times New Roman"/>
          <w:bCs/>
        </w:rPr>
        <w:lastRenderedPageBreak/>
        <w:t>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326DEC8A"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w:t>
      </w:r>
      <w:r w:rsidR="00DD6AB7">
        <w:rPr>
          <w:rFonts w:ascii="Times New Roman" w:hAnsi="Times New Roman"/>
          <w:lang w:eastAsia="sk-SK"/>
        </w:rPr>
        <w:t> </w:t>
      </w:r>
      <w:r w:rsidR="001E40F6" w:rsidRPr="00307126">
        <w:rPr>
          <w:rFonts w:ascii="Times New Roman" w:hAnsi="Times New Roman"/>
          <w:lang w:eastAsia="sk-SK"/>
        </w:rPr>
        <w:t>NFP</w:t>
      </w:r>
      <w:r w:rsidR="00DD6AB7">
        <w:rPr>
          <w:rFonts w:ascii="Times New Roman" w:hAnsi="Times New Roman"/>
          <w:lang w:eastAsia="sk-SK"/>
        </w:rPr>
        <w:t>; ak sa poisťuje záloh a zálohom nie je Majetok nadobudnutý z NFP, poistná suma musí byť najmenej vo výške podľa ods. 1 písm. e) prvá a druhá veta tohto článku</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commentRangeStart w:id="209"/>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209"/>
      <w:r w:rsidR="00DC1ADB">
        <w:rPr>
          <w:rStyle w:val="Odkaznakomentr"/>
          <w:rFonts w:ascii="Times New Roman" w:eastAsia="Times New Roman" w:hAnsi="Times New Roman"/>
          <w:lang w:val="x-none" w:eastAsia="x-none"/>
        </w:rPr>
        <w:commentReference w:id="209"/>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210"/>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210"/>
      <w:r w:rsidR="00F2106D" w:rsidRPr="00773D77">
        <w:rPr>
          <w:rStyle w:val="Odkaznakomentr"/>
          <w:rFonts w:ascii="Times New Roman" w:hAnsi="Times New Roman"/>
          <w:sz w:val="22"/>
          <w:lang w:val="x-none"/>
        </w:rPr>
        <w:commentReference w:id="210"/>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lastRenderedPageBreak/>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15F5B08C"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211"/>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211"/>
      <w:r w:rsidR="008B1DAE" w:rsidRPr="00773D77">
        <w:rPr>
          <w:rStyle w:val="Odkaznakomentr"/>
          <w:rFonts w:ascii="Times New Roman" w:hAnsi="Times New Roman"/>
          <w:sz w:val="22"/>
          <w:lang w:val="x-none"/>
        </w:rPr>
        <w:commentReference w:id="211"/>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0D82A768" w:rsidR="00107570" w:rsidRPr="004C6CB4" w:rsidRDefault="00107570" w:rsidP="00E87A79">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212"/>
      <w:r w:rsidRPr="00307126">
        <w:rPr>
          <w:rFonts w:ascii="Times New Roman" w:hAnsi="Times New Roman"/>
        </w:rPr>
        <w:t xml:space="preserve">, </w:t>
      </w:r>
      <w:r w:rsidR="00AA2FB0" w:rsidRPr="00307126">
        <w:rPr>
          <w:rFonts w:ascii="Times New Roman" w:hAnsi="Times New Roman"/>
          <w:bCs/>
        </w:rPr>
        <w:t xml:space="preserve">resp. najskôr </w:t>
      </w:r>
      <w:r w:rsidR="00AA2FB0" w:rsidRPr="00307126">
        <w:rPr>
          <w:rFonts w:ascii="Times New Roman" w:hAnsi="Times New Roman"/>
          <w:bCs/>
        </w:rPr>
        <w:lastRenderedPageBreak/>
        <w:t xml:space="preserve">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pre zamestnanosť mladých</w:t>
      </w:r>
      <w:commentRangeEnd w:id="212"/>
      <w:r w:rsidR="00AA2FB0" w:rsidRPr="00307126">
        <w:rPr>
          <w:rStyle w:val="Odkaznakomentr"/>
          <w:rFonts w:ascii="Times New Roman" w:eastAsia="Times New Roman" w:hAnsi="Times New Roman"/>
          <w:sz w:val="22"/>
          <w:szCs w:val="22"/>
          <w:lang w:val="x-none" w:eastAsia="x-none"/>
        </w:rPr>
        <w:commentReference w:id="212"/>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213"/>
      <w:r w:rsidRPr="00307126">
        <w:rPr>
          <w:rFonts w:ascii="Times New Roman" w:hAnsi="Times New Roman"/>
        </w:rPr>
        <w:t xml:space="preserve">3 mesiacov </w:t>
      </w:r>
      <w:commentRangeEnd w:id="213"/>
      <w:r w:rsidR="000836FA" w:rsidRPr="00307126">
        <w:rPr>
          <w:rStyle w:val="Odkaznakomentr"/>
          <w:rFonts w:ascii="Times New Roman" w:eastAsia="Times New Roman" w:hAnsi="Times New Roman"/>
          <w:sz w:val="22"/>
          <w:szCs w:val="22"/>
          <w:lang w:val="x-none" w:eastAsia="x-none"/>
        </w:rPr>
        <w:commentReference w:id="213"/>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214"/>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214"/>
      <w:r w:rsidR="00C15C8E">
        <w:rPr>
          <w:rStyle w:val="Odkaznakomentr"/>
          <w:rFonts w:ascii="Times New Roman" w:eastAsia="Times New Roman" w:hAnsi="Times New Roman"/>
          <w:lang w:val="x-none" w:eastAsia="x-none"/>
        </w:rPr>
        <w:commentReference w:id="214"/>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4EEC6DB5"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lastRenderedPageBreak/>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w:t>
      </w:r>
      <w:del w:id="215" w:author="Hudec, Branislav" w:date="2021-04-13T15:18:00Z">
        <w:r w:rsidR="00B71C48" w:rsidRPr="00307126" w:rsidDel="00371283">
          <w:rPr>
            <w:rFonts w:ascii="Times New Roman" w:hAnsi="Times New Roman"/>
            <w:bCs/>
          </w:rPr>
          <w:delText xml:space="preserve">alebo zadávania zákazky in-house </w:delText>
        </w:r>
      </w:del>
      <w:r w:rsidR="00B71C48" w:rsidRPr="00307126">
        <w:rPr>
          <w:rFonts w:ascii="Times New Roman" w:hAnsi="Times New Roman"/>
          <w:bCs/>
        </w:rPr>
        <w:t>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216"/>
      <w:r w:rsidRPr="00307126">
        <w:rPr>
          <w:rFonts w:ascii="Times New Roman" w:hAnsi="Times New Roman"/>
          <w:bCs/>
        </w:rPr>
        <w:t>ktorý je nový</w:t>
      </w:r>
      <w:commentRangeEnd w:id="216"/>
      <w:r w:rsidR="00452D64" w:rsidRPr="00773D77">
        <w:rPr>
          <w:rStyle w:val="Odkaznakomentr"/>
          <w:rFonts w:ascii="Times New Roman" w:hAnsi="Times New Roman"/>
          <w:sz w:val="22"/>
          <w:lang w:val="x-none"/>
        </w:rPr>
        <w:commentReference w:id="216"/>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4C6CB4"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lastRenderedPageBreak/>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19CCB437" w14:textId="77777777" w:rsidR="009574C3" w:rsidRPr="00972C9F" w:rsidRDefault="009574C3">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1" w:author="Autor" w:initials="A">
    <w:p w14:paraId="5D2A609E" w14:textId="77777777" w:rsidR="009574C3" w:rsidRPr="00833664" w:rsidRDefault="009574C3">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9574C3" w:rsidRPr="00833664" w:rsidRDefault="009574C3">
      <w:pPr>
        <w:pStyle w:val="Textkomentra"/>
        <w:rPr>
          <w:lang w:val="sk-SK"/>
        </w:rPr>
      </w:pPr>
    </w:p>
    <w:p w14:paraId="776FA871" w14:textId="77777777" w:rsidR="009574C3" w:rsidRPr="008138ED" w:rsidRDefault="009574C3">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2" w:author="Autor" w:initials="A">
    <w:p w14:paraId="119DFD1A" w14:textId="06876791"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 w:author="Autor" w:initials="A">
    <w:p w14:paraId="75038045" w14:textId="139CD99B" w:rsidR="009574C3" w:rsidRPr="003311ED" w:rsidRDefault="009574C3">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9" w:author="Autor" w:initials="A">
    <w:p w14:paraId="2B6FE8F8" w14:textId="77777777" w:rsidR="009574C3" w:rsidRPr="003311ED" w:rsidRDefault="009574C3"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0" w:author="Autor" w:initials="A">
    <w:p w14:paraId="225CCF41" w14:textId="77777777" w:rsidR="009574C3" w:rsidRPr="009A28F0" w:rsidRDefault="009574C3"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11" w:author="Autor" w:initials="A">
    <w:p w14:paraId="59D1C8D0" w14:textId="77777777" w:rsidR="009574C3" w:rsidRPr="003311ED" w:rsidRDefault="009574C3">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2" w:author="Autor" w:initials="A">
    <w:p w14:paraId="625008E9" w14:textId="5301EF31" w:rsidR="009574C3" w:rsidRDefault="009574C3">
      <w:pPr>
        <w:pStyle w:val="Textkomentra"/>
      </w:pPr>
      <w:r>
        <w:rPr>
          <w:rStyle w:val="Odkaznakomentr"/>
        </w:rPr>
        <w:annotationRef/>
      </w:r>
      <w:r w:rsidRPr="00372A72">
        <w:t>Vypustí sa, ak projekt zo svojej podstaty nemôže generovať príjem</w:t>
      </w:r>
    </w:p>
  </w:comment>
  <w:comment w:id="13" w:author="Autor" w:initials="A">
    <w:p w14:paraId="39B440C0" w14:textId="0354BE11"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1" w:author="Autor" w:initials="A">
    <w:p w14:paraId="46A2CC8C" w14:textId="0CC46A6B"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7" w:author="Autor" w:initials="A">
    <w:p w14:paraId="6E8DF4E4" w14:textId="77777777" w:rsidR="009574C3" w:rsidRDefault="009574C3"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38" w:author="Autor" w:initials="A">
    <w:p w14:paraId="56F8CD75" w14:textId="77777777" w:rsidR="009574C3" w:rsidRDefault="009574C3">
      <w:pPr>
        <w:pStyle w:val="Textkomentra"/>
      </w:pPr>
      <w:r>
        <w:rPr>
          <w:rStyle w:val="Odkaznakomentr"/>
        </w:rPr>
        <w:annotationRef/>
      </w:r>
      <w:r>
        <w:t>Doplní RO</w:t>
      </w:r>
    </w:p>
  </w:comment>
  <w:comment w:id="39" w:author="Autor" w:initials="A">
    <w:p w14:paraId="5D8DA1D5" w14:textId="3C00CEFF" w:rsidR="009574C3" w:rsidRPr="00BC5687" w:rsidRDefault="009574C3"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48" w:author="Autor" w:initials="A">
    <w:p w14:paraId="21EEDA72" w14:textId="77777777" w:rsidR="009574C3" w:rsidRDefault="009574C3"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47" w:author="Autor" w:initials="A">
    <w:p w14:paraId="1139A1D6" w14:textId="20F1C976" w:rsidR="009574C3" w:rsidRDefault="009574C3">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50" w:author="Autor" w:initials="A">
    <w:p w14:paraId="633F1231" w14:textId="77777777" w:rsidR="009574C3" w:rsidRPr="00C00CAF" w:rsidRDefault="009574C3"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49" w:author="Autor" w:initials="A">
    <w:p w14:paraId="05A9C649" w14:textId="650C52D6"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1" w:author="Autor" w:initials="A">
    <w:p w14:paraId="5D2881E2" w14:textId="77777777" w:rsidR="009574C3" w:rsidRDefault="009574C3">
      <w:pPr>
        <w:pStyle w:val="Textkomentra"/>
      </w:pPr>
      <w:r>
        <w:rPr>
          <w:rStyle w:val="Odkaznakomentr"/>
        </w:rPr>
        <w:annotationRef/>
      </w:r>
      <w:r w:rsidRPr="00576235">
        <w:t>Poskytovateľ je povinný dodržať podmienku v zmysle kapitoly 3.5.10, ods. 2 písm. h) Systému riadenia EŠIF.</w:t>
      </w:r>
    </w:p>
  </w:comment>
  <w:comment w:id="52" w:author="Autor" w:initials="A">
    <w:p w14:paraId="760BB11C" w14:textId="66334264"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53" w:author="Autor" w:initials="A">
    <w:p w14:paraId="39968299" w14:textId="77777777" w:rsidR="009574C3" w:rsidRDefault="009574C3"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54" w:author="Autor" w:initials="A">
    <w:p w14:paraId="5E1CF222" w14:textId="77777777" w:rsidR="009574C3" w:rsidRDefault="009574C3"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9574C3" w:rsidRPr="0051470D" w:rsidRDefault="009574C3" w:rsidP="002F22D1">
      <w:pPr>
        <w:pStyle w:val="Textkomentra"/>
        <w:rPr>
          <w:lang w:val="sk-SK"/>
        </w:rPr>
      </w:pPr>
    </w:p>
    <w:p w14:paraId="701F04F9" w14:textId="77777777" w:rsidR="009574C3" w:rsidRDefault="009574C3"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9574C3" w:rsidRDefault="009574C3"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55" w:author="Autor" w:initials="A">
    <w:p w14:paraId="73BF31C8" w14:textId="77777777" w:rsidR="009574C3" w:rsidRPr="00696ADB" w:rsidRDefault="009574C3" w:rsidP="00C72A22">
      <w:pPr>
        <w:pStyle w:val="Textkomentra"/>
        <w:rPr>
          <w:lang w:val="sk-SK"/>
        </w:rPr>
      </w:pPr>
      <w:r>
        <w:rPr>
          <w:rStyle w:val="Odkaznakomentr"/>
        </w:rPr>
        <w:annotationRef/>
      </w:r>
      <w:r>
        <w:rPr>
          <w:lang w:val="sk-SK"/>
        </w:rPr>
        <w:t>RO odstráni, ak sa v projekte zjednodušené vykazovanie výdavkov nevyužíva</w:t>
      </w:r>
    </w:p>
  </w:comment>
  <w:comment w:id="56" w:author="Autor" w:initials="A">
    <w:p w14:paraId="5CE94C98" w14:textId="77777777" w:rsidR="009574C3" w:rsidRDefault="009574C3">
      <w:pPr>
        <w:pStyle w:val="Textkomentra"/>
      </w:pPr>
      <w:r>
        <w:rPr>
          <w:rStyle w:val="Odkaznakomentr"/>
        </w:rPr>
        <w:annotationRef/>
      </w:r>
      <w:r>
        <w:t>Všetky chýbajúce údaje doplní RO</w:t>
      </w:r>
    </w:p>
  </w:comment>
  <w:comment w:id="57" w:author="Autor" w:initials="A">
    <w:p w14:paraId="7D2C4526" w14:textId="77777777" w:rsidR="009574C3" w:rsidRDefault="009574C3"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58" w:author="Autor" w:initials="A">
    <w:p w14:paraId="2665AC28" w14:textId="77777777" w:rsidR="009574C3" w:rsidRPr="005F6D2D" w:rsidRDefault="009574C3"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59" w:author="Autor" w:initials="A">
    <w:p w14:paraId="258A3CFF" w14:textId="77777777" w:rsidR="009574C3" w:rsidRDefault="009574C3">
      <w:pPr>
        <w:pStyle w:val="Textkomentra"/>
      </w:pPr>
      <w:r>
        <w:rPr>
          <w:rStyle w:val="Odkaznakomentr"/>
        </w:rPr>
        <w:annotationRef/>
      </w:r>
      <w:r w:rsidRPr="00BD2AA7">
        <w:t>Napríklad kópia pozvánky na posledné školenie spolu s kópiou prezenčnej listiny účastníkov.</w:t>
      </w:r>
      <w:r>
        <w:t xml:space="preserve"> </w:t>
      </w:r>
    </w:p>
  </w:comment>
  <w:comment w:id="60" w:author="Autor" w:initials="A">
    <w:p w14:paraId="4352BA89" w14:textId="77777777" w:rsidR="009574C3" w:rsidRDefault="009574C3"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61" w:author="Autor" w:initials="A">
    <w:p w14:paraId="2C2E970A" w14:textId="77777777" w:rsidR="009574C3" w:rsidRDefault="009574C3" w:rsidP="00BA4EC8">
      <w:pPr>
        <w:pStyle w:val="Textkomentra"/>
      </w:pPr>
      <w:r>
        <w:rPr>
          <w:rStyle w:val="Odkaznakomentr"/>
        </w:rPr>
        <w:annotationRef/>
      </w:r>
      <w:r>
        <w:t>Koncesie, odkaz na web, práce chýbajú, ak neprišla ani jedna ponuky</w:t>
      </w:r>
    </w:p>
  </w:comment>
  <w:comment w:id="62" w:author="Autor" w:initials="A">
    <w:p w14:paraId="212D4BB2" w14:textId="38C69055" w:rsidR="009574C3" w:rsidRDefault="009574C3">
      <w:pPr>
        <w:pStyle w:val="Textkomentra"/>
      </w:pPr>
      <w:r>
        <w:rPr>
          <w:rStyle w:val="Odkaznakomentr"/>
        </w:rPr>
        <w:annotationRef/>
      </w:r>
      <w:r>
        <w:rPr>
          <w:lang w:val="sk-SK"/>
        </w:rPr>
        <w:t>RO odstráni, ak sa v projekte zjednodušené vykazovanie výdavkov nevyužíva.</w:t>
      </w:r>
    </w:p>
  </w:comment>
  <w:comment w:id="63" w:author="Autor" w:initials="A">
    <w:p w14:paraId="0F7D11E2" w14:textId="159331A8" w:rsidR="009574C3" w:rsidRPr="00335ACA" w:rsidRDefault="009574C3">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70" w:author="Autor" w:initials="A">
    <w:p w14:paraId="57CAE093" w14:textId="24D2D295"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71" w:author="Autor" w:initials="A">
    <w:p w14:paraId="2B5F801C" w14:textId="3F3A7E3F" w:rsidR="009574C3" w:rsidRPr="00E47083" w:rsidRDefault="009574C3">
      <w:pPr>
        <w:pStyle w:val="Textkomentra"/>
        <w:rPr>
          <w:lang w:val="sk-SK"/>
        </w:rPr>
      </w:pPr>
      <w:r>
        <w:rPr>
          <w:rStyle w:val="Odkaznakomentr"/>
        </w:rPr>
        <w:annotationRef/>
      </w:r>
      <w:r w:rsidRPr="008C3850">
        <w:rPr>
          <w:lang w:val="sk-SK"/>
        </w:rPr>
        <w:t>Vypustí sa ak nie je relevantné</w:t>
      </w:r>
    </w:p>
  </w:comment>
  <w:comment w:id="73" w:author="Autor" w:initials="A">
    <w:p w14:paraId="1D165A32" w14:textId="77777777" w:rsidR="009574C3" w:rsidRDefault="009574C3">
      <w:pPr>
        <w:pStyle w:val="Textkomentra"/>
      </w:pPr>
      <w:r>
        <w:rPr>
          <w:rStyle w:val="Odkaznakomentr"/>
        </w:rPr>
        <w:annotationRef/>
      </w:r>
      <w:r>
        <w:t>Alebo troch rokov, ak sú na skrátenie lehoty splnené podmienky.</w:t>
      </w:r>
    </w:p>
  </w:comment>
  <w:comment w:id="72" w:author="Autor" w:initials="A">
    <w:p w14:paraId="7D8EEE20" w14:textId="77777777" w:rsidR="009574C3" w:rsidRPr="00685086" w:rsidRDefault="009574C3">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77" w:author="Autor" w:initials="A">
    <w:p w14:paraId="6F524A24" w14:textId="77777777" w:rsidR="009574C3" w:rsidRDefault="009574C3">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practice“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10" w:author="Autor" w:initials="A">
    <w:p w14:paraId="42F3457B" w14:textId="77777777" w:rsidR="009574C3" w:rsidRPr="000E1967" w:rsidRDefault="009574C3">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113" w:author="Autor" w:initials="A">
    <w:p w14:paraId="2FE7E065" w14:textId="1130A5F6" w:rsidR="009574C3" w:rsidRDefault="009574C3" w:rsidP="00AC0259">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 ante finančnej opravy, pričom sa identifikuje aj nežiadaná suma.</w:t>
      </w:r>
    </w:p>
    <w:p w14:paraId="403F1DB4" w14:textId="50635C4E" w:rsidR="009574C3" w:rsidRDefault="009574C3">
      <w:pPr>
        <w:pStyle w:val="Textkomentra"/>
      </w:pPr>
    </w:p>
  </w:comment>
  <w:comment w:id="114" w:author="Autor" w:initials="A">
    <w:p w14:paraId="11C19D3E" w14:textId="39F09095" w:rsidR="009574C3" w:rsidRDefault="009574C3">
      <w:pPr>
        <w:pStyle w:val="Textkomentra"/>
      </w:pPr>
      <w:r>
        <w:rPr>
          <w:rStyle w:val="Odkaznakomentr"/>
        </w:rPr>
        <w:annotationRef/>
      </w:r>
      <w:r>
        <w:rPr>
          <w:lang w:val="sk-SK"/>
        </w:rPr>
        <w:t>RO má ešte pred týmto odsekom vložený nasledovný odsek: „</w:t>
      </w:r>
      <w:r>
        <w:t>V prípade uplatnenia nepotvrdenej ex ante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117" w:author="Autor" w:initials="A">
    <w:p w14:paraId="19115B95" w14:textId="77777777" w:rsidR="009574C3" w:rsidRPr="000E2BE6" w:rsidRDefault="009574C3"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128" w:author="Autor" w:initials="A">
    <w:p w14:paraId="7D0B534B" w14:textId="23A3D689" w:rsidR="009574C3" w:rsidRPr="00EF4107" w:rsidRDefault="009574C3">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129" w:author="Autor" w:initials="A">
    <w:p w14:paraId="5BD797D3" w14:textId="77777777" w:rsidR="009574C3" w:rsidRPr="00BF3F38" w:rsidRDefault="009574C3">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130" w:author="Autor" w:initials="A">
    <w:p w14:paraId="78E86446" w14:textId="35EFF233" w:rsidR="009574C3" w:rsidRPr="00D73FAF" w:rsidRDefault="009574C3">
      <w:pPr>
        <w:pStyle w:val="Textkomentra"/>
        <w:rPr>
          <w:lang w:val="sk-SK"/>
        </w:rPr>
      </w:pPr>
      <w:r>
        <w:rPr>
          <w:rStyle w:val="Odkaznakomentr"/>
        </w:rPr>
        <w:annotationRef/>
      </w:r>
      <w:r>
        <w:t>V prípade projektov ESF</w:t>
      </w:r>
      <w:r>
        <w:rPr>
          <w:lang w:val="sk-SK"/>
        </w:rPr>
        <w:t xml:space="preserve"> (vrátane IZM)</w:t>
      </w:r>
      <w:r>
        <w:t xml:space="preserve">,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131" w:author="Autor" w:initials="A">
    <w:p w14:paraId="065BBD7B" w14:textId="77777777" w:rsidR="009574C3" w:rsidRPr="00F8306F" w:rsidRDefault="009574C3"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132" w:author="Autor" w:initials="A">
    <w:p w14:paraId="0880C877" w14:textId="619ED916" w:rsidR="009574C3" w:rsidRDefault="009574C3">
      <w:pPr>
        <w:pStyle w:val="Textkomentra"/>
      </w:pPr>
      <w:r>
        <w:rPr>
          <w:rStyle w:val="Odkaznakomentr"/>
        </w:rPr>
        <w:annotationRef/>
      </w:r>
      <w:r>
        <w:rPr>
          <w:lang w:val="sk-SK"/>
        </w:rPr>
        <w:t xml:space="preserve">Relevantné pre projekty ESF (vrátane IZM).  </w:t>
      </w:r>
    </w:p>
  </w:comment>
  <w:comment w:id="133" w:author="Autor" w:initials="A">
    <w:p w14:paraId="4F973A39" w14:textId="77777777" w:rsidR="009574C3" w:rsidRPr="00DA6CAD" w:rsidRDefault="009574C3"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134" w:author="Autor" w:initials="A">
    <w:p w14:paraId="77A17100" w14:textId="77777777" w:rsidR="009574C3" w:rsidRPr="00161823" w:rsidRDefault="009574C3"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135" w:author="CKO" w:date="2021-02-26T10:24:00Z" w:initials="CKO">
    <w:p w14:paraId="2968F553" w14:textId="5E451B0C" w:rsidR="009574C3" w:rsidRPr="00DA24E7" w:rsidRDefault="009574C3">
      <w:pPr>
        <w:pStyle w:val="Textkomentra"/>
        <w:rPr>
          <w:lang w:val="sk-SK"/>
        </w:rPr>
      </w:pPr>
      <w:r>
        <w:rPr>
          <w:rStyle w:val="Odkaznakomentr"/>
        </w:rPr>
        <w:annotationRef/>
      </w:r>
      <w:r>
        <w:rPr>
          <w:lang w:val="sk-SK"/>
        </w:rPr>
        <w:t xml:space="preserve">Poskytovateľ sa môže rozhodnúť využiť pri požiadavke na poskytnutie informácií a správ inštitút Mimoriadnej monitorovacej správy.  </w:t>
      </w:r>
    </w:p>
  </w:comment>
  <w:comment w:id="138" w:author="Autor" w:initials="A">
    <w:p w14:paraId="33F99FC8" w14:textId="77777777"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39" w:author="Autor" w:initials="A">
    <w:p w14:paraId="0778F41B" w14:textId="46E56BC1" w:rsidR="009574C3" w:rsidRPr="003311ED" w:rsidRDefault="009574C3">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40" w:author="Autor" w:initials="A">
    <w:p w14:paraId="463960E3" w14:textId="77777777" w:rsidR="009574C3" w:rsidRDefault="009574C3"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141" w:author="Autor" w:initials="A">
    <w:p w14:paraId="7C52490C" w14:textId="3E5DBC8D" w:rsidR="009574C3" w:rsidRPr="001E6BF9" w:rsidRDefault="009574C3">
      <w:pPr>
        <w:pStyle w:val="Textkomentra"/>
        <w:rPr>
          <w:lang w:val="sk-SK"/>
        </w:rPr>
      </w:pPr>
      <w:r>
        <w:rPr>
          <w:rStyle w:val="Odkaznakomentr"/>
        </w:rPr>
        <w:annotationRef/>
      </w:r>
      <w:r w:rsidRPr="001E6BF9">
        <w:t>RO je oprávnený určiť doporučené veľkosti priamo do textu zmluvy</w:t>
      </w:r>
      <w:r>
        <w:rPr>
          <w:lang w:val="sk-SK"/>
        </w:rPr>
        <w:t>,</w:t>
      </w:r>
      <w:r w:rsidRPr="001E6BF9">
        <w:t xml:space="preserve"> napr. v zmysle MP CKO č. 16</w:t>
      </w:r>
      <w:r>
        <w:rPr>
          <w:lang w:val="sk-SK"/>
        </w:rPr>
        <w:t xml:space="preserve">. </w:t>
      </w:r>
    </w:p>
  </w:comment>
  <w:comment w:id="146" w:author="Autor" w:initials="A">
    <w:p w14:paraId="2246BD55" w14:textId="77777777" w:rsidR="009574C3" w:rsidRDefault="009574C3">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147" w:author="Autor" w:initials="A">
    <w:p w14:paraId="0EDA29B1" w14:textId="77777777" w:rsidR="009574C3" w:rsidRDefault="009574C3">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48" w:author="Autor" w:initials="A">
    <w:p w14:paraId="627E2D89" w14:textId="77777777" w:rsidR="009574C3" w:rsidRDefault="009574C3">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49" w:author="Autor" w:initials="A">
    <w:p w14:paraId="67FC44C6" w14:textId="6DECCF32" w:rsidR="009574C3" w:rsidRDefault="009574C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50" w:author="Autor" w:initials="A">
    <w:p w14:paraId="07ACAF60" w14:textId="12BF34A8" w:rsidR="009574C3" w:rsidRPr="00A3129A" w:rsidRDefault="009574C3">
      <w:pPr>
        <w:pStyle w:val="Textkomentra"/>
        <w:rPr>
          <w:lang w:val="sk-SK"/>
        </w:rPr>
      </w:pPr>
      <w:r>
        <w:rPr>
          <w:rStyle w:val="Odkaznakomentr"/>
        </w:rPr>
        <w:annotationRef/>
      </w:r>
      <w:r>
        <w:rPr>
          <w:lang w:val="sk-SK"/>
        </w:rPr>
        <w:t>V prípade vypustenia zmeny v termíne Ukončenia realizácie hlavných aktivít Projektu z menej významných zmien podľa článku 6 ods. 6.2 písmeno d), resp. zo zmien ako takých  (odsek 6.8 zmluvy), sa vyznačený text nahradí týmto novým textom: „</w:t>
      </w:r>
      <w:r w:rsidRPr="00A3129A">
        <w:rPr>
          <w:i/>
          <w:lang w:val="sk-SK"/>
        </w:rPr>
        <w:t>postupovať podľa článku 4 ods. 6 VZP.</w:t>
      </w:r>
      <w:r>
        <w:rPr>
          <w:lang w:val="sk-SK"/>
        </w:rPr>
        <w:t>“</w:t>
      </w:r>
    </w:p>
  </w:comment>
  <w:comment w:id="155" w:author="Autor" w:initials="A">
    <w:p w14:paraId="26D02034" w14:textId="0F66C86F" w:rsidR="009574C3" w:rsidRPr="005D69CA" w:rsidRDefault="009574C3">
      <w:pPr>
        <w:pStyle w:val="Textkomentra"/>
        <w:rPr>
          <w:lang w:val="sk-SK"/>
        </w:rPr>
      </w:pPr>
      <w:r>
        <w:rPr>
          <w:rStyle w:val="Odkaznakomentr"/>
        </w:rPr>
        <w:annotationRef/>
      </w:r>
      <w:r>
        <w:rPr>
          <w:lang w:val="sk-SK"/>
        </w:rP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154" w:author="Autor" w:initials="A">
    <w:p w14:paraId="1B460D8F" w14:textId="7C2C5A2A" w:rsidR="009574C3" w:rsidRDefault="009574C3">
      <w:pPr>
        <w:pStyle w:val="Textkomentra"/>
        <w:rPr>
          <w:lang w:val="sk-SK"/>
        </w:rPr>
      </w:pPr>
      <w:r>
        <w:rPr>
          <w:rStyle w:val="Odkaznakomentr"/>
        </w:rPr>
        <w:annotationRef/>
      </w:r>
      <w:r>
        <w:rPr>
          <w:lang w:val="sk-SK"/>
        </w:rPr>
        <w:t xml:space="preserve">Tento komentár nadväzuje na komentár k článku 6 ods. 6.8 v spojení s komentárom k ods. 6.2 písm. d) bod (vii) zmluvy takto: </w:t>
      </w:r>
    </w:p>
    <w:p w14:paraId="60830568" w14:textId="77777777" w:rsidR="009574C3" w:rsidRDefault="009574C3">
      <w:pPr>
        <w:pStyle w:val="Textkomentra"/>
        <w:rPr>
          <w:lang w:val="sk-SK"/>
        </w:rPr>
      </w:pPr>
    </w:p>
    <w:p w14:paraId="67168E39" w14:textId="77777777" w:rsidR="009574C3" w:rsidRDefault="009574C3">
      <w:pPr>
        <w:pStyle w:val="Textkomentra"/>
        <w:rPr>
          <w:lang w:val="sk-SK"/>
        </w:rPr>
      </w:pPr>
      <w:r w:rsidRPr="005D69CA">
        <w:rPr>
          <w:u w:val="single"/>
          <w:lang w:val="sk-SK"/>
        </w:rPr>
        <w:t xml:space="preserve">Pre </w:t>
      </w:r>
      <w:r w:rsidRPr="005D69CA">
        <w:rPr>
          <w:b/>
          <w:u w:val="single"/>
          <w:lang w:val="sk-SK"/>
        </w:rPr>
        <w:t>spôsob 1</w:t>
      </w:r>
      <w:r w:rsidRPr="005D69CA">
        <w:rPr>
          <w:u w:val="single"/>
          <w:lang w:val="sk-SK"/>
        </w:rPr>
        <w:t>. z komentára k článku 6 ods. 6.8 zmluvy</w:t>
      </w:r>
      <w:r>
        <w:rPr>
          <w:lang w:val="sk-SK"/>
        </w:rPr>
        <w:t xml:space="preserve"> poskytovateľ vymaže z tohto ustanovenia </w:t>
      </w:r>
      <w:r w:rsidRPr="00992D0B">
        <w:rPr>
          <w:u w:val="single"/>
          <w:lang w:val="sk-SK"/>
        </w:rPr>
        <w:t>iba</w:t>
      </w:r>
      <w:r>
        <w:rPr>
          <w:lang w:val="sk-SK"/>
        </w:rPr>
        <w:t xml:space="preserve"> „c)“ v závere ustanovenia. </w:t>
      </w:r>
    </w:p>
    <w:p w14:paraId="29AF0E7F" w14:textId="77777777" w:rsidR="009574C3" w:rsidRDefault="009574C3">
      <w:pPr>
        <w:pStyle w:val="Textkomentra"/>
        <w:rPr>
          <w:lang w:val="sk-SK"/>
        </w:rPr>
      </w:pPr>
    </w:p>
    <w:p w14:paraId="7CAF837B" w14:textId="28FA565E" w:rsidR="009574C3" w:rsidRPr="00AC240F" w:rsidRDefault="009574C3">
      <w:pPr>
        <w:pStyle w:val="Textkomentra"/>
        <w:rPr>
          <w:lang w:val="sk-SK"/>
        </w:rPr>
      </w:pPr>
      <w:r w:rsidRPr="005D69CA">
        <w:rPr>
          <w:u w:val="single"/>
          <w:lang w:val="sk-SK"/>
        </w:rPr>
        <w:t xml:space="preserve">Pre </w:t>
      </w:r>
      <w:r w:rsidRPr="005D69CA">
        <w:rPr>
          <w:b/>
          <w:u w:val="single"/>
          <w:lang w:val="sk-SK"/>
        </w:rPr>
        <w:t>spôsob 2</w:t>
      </w:r>
      <w:r w:rsidRPr="005D69CA">
        <w:rPr>
          <w:u w:val="single"/>
          <w:lang w:val="sk-SK"/>
        </w:rPr>
        <w:t>. z komentára k člá</w:t>
      </w:r>
      <w:r>
        <w:rPr>
          <w:u w:val="single"/>
          <w:lang w:val="sk-SK"/>
        </w:rPr>
        <w:t>n</w:t>
      </w:r>
      <w:r w:rsidRPr="005D69CA">
        <w:rPr>
          <w:u w:val="single"/>
          <w:lang w:val="sk-SK"/>
        </w:rPr>
        <w:t>ku 6 ods. 6.8 zmluvy</w:t>
      </w:r>
      <w:r>
        <w:rPr>
          <w:lang w:val="sk-SK"/>
        </w:rPr>
        <w:t xml:space="preserve"> poskytovateľ celé toto ustanovenie nahradí výrazom „</w:t>
      </w:r>
      <w:r w:rsidRPr="00AC240F">
        <w:rPr>
          <w:i/>
          <w:lang w:val="sk-SK"/>
        </w:rPr>
        <w:t>neuplatňuje sa</w:t>
      </w:r>
      <w:r>
        <w:rPr>
          <w:lang w:val="sk-SK"/>
        </w:rPr>
        <w:t xml:space="preserve">“, aby nedošlo k posunutiu písmen kvôli krížovým odkazom. </w:t>
      </w:r>
    </w:p>
  </w:comment>
  <w:comment w:id="156" w:author="Autor" w:initials="A">
    <w:p w14:paraId="1DA5D07D" w14:textId="77777777" w:rsidR="009574C3" w:rsidRDefault="009574C3">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173" w:author="Autor" w:initials="A">
    <w:p w14:paraId="7D3C1E94" w14:textId="77777777" w:rsidR="009574C3" w:rsidRDefault="009574C3">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178" w:author="Autor" w:initials="A">
    <w:p w14:paraId="6F28E2AA" w14:textId="3DF345B5" w:rsidR="009574C3" w:rsidRDefault="009574C3">
      <w:pPr>
        <w:pStyle w:val="Textkomentra"/>
      </w:pPr>
      <w:r w:rsidRPr="00B4192A">
        <w:rPr>
          <w:rStyle w:val="Odkaznakomentr"/>
        </w:rPr>
        <w:annotationRef/>
      </w:r>
      <w:r w:rsidRPr="00B4192A">
        <w:rPr>
          <w:lang w:val="sk-SK"/>
        </w:rPr>
        <w:t>Je na rozhodnutí Poskytovateľa, či bude aplikovať odvod výnosov. V prípade, ak sa Poskytovateľ rozhodne uplatniť odvod výnosov, táto časť písmena i) bude aplikovaná. V opačnom prípade je potrebné relevantnú časť písmena i) odstrániť zo zmluvy o poskytnutí NFP a zároveň je potrebné adekvátne upraviť aj ods. 2 tohto článku a čl. 16 ods. 5.</w:t>
      </w:r>
    </w:p>
  </w:comment>
  <w:comment w:id="179" w:author="Autor" w:initials="A">
    <w:p w14:paraId="066E0570" w14:textId="77777777" w:rsidR="009574C3" w:rsidRDefault="009574C3" w:rsidP="00A91910">
      <w:pPr>
        <w:pStyle w:val="Textkomentra"/>
      </w:pPr>
      <w:r>
        <w:rPr>
          <w:rStyle w:val="Odkaznakomentr"/>
        </w:rPr>
        <w:annotationRef/>
      </w:r>
    </w:p>
    <w:p w14:paraId="45D33BEE" w14:textId="77777777" w:rsidR="009574C3" w:rsidRDefault="009574C3" w:rsidP="00A91910">
      <w:pPr>
        <w:pStyle w:val="Textkomentra"/>
      </w:pPr>
      <w:r>
        <w:t xml:space="preserve">Previazanosť na čl. 6.6 zmluvy. </w:t>
      </w:r>
    </w:p>
    <w:p w14:paraId="53AEF3AC" w14:textId="77777777" w:rsidR="009574C3" w:rsidRDefault="009574C3" w:rsidP="00A91910">
      <w:pPr>
        <w:pStyle w:val="Textkomentra"/>
      </w:pPr>
    </w:p>
    <w:p w14:paraId="79C701FF" w14:textId="77777777" w:rsidR="009574C3" w:rsidRPr="00424388" w:rsidRDefault="009574C3"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9574C3" w:rsidRDefault="009574C3" w:rsidP="00A91910">
      <w:pPr>
        <w:pStyle w:val="Textkomentra"/>
      </w:pPr>
    </w:p>
    <w:p w14:paraId="5BA0B544" w14:textId="77777777" w:rsidR="009574C3" w:rsidRDefault="009574C3"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9574C3" w:rsidRDefault="009574C3" w:rsidP="00A91910">
      <w:pPr>
        <w:pStyle w:val="Textkomentra"/>
        <w:ind w:left="360"/>
      </w:pPr>
      <w:r>
        <w:t xml:space="preserve"> </w:t>
      </w:r>
    </w:p>
    <w:p w14:paraId="02E1E19B" w14:textId="77777777" w:rsidR="009574C3" w:rsidRDefault="009574C3"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9574C3" w:rsidRDefault="009574C3" w:rsidP="00A91910">
      <w:pPr>
        <w:pStyle w:val="Textkomentra"/>
      </w:pPr>
    </w:p>
    <w:p w14:paraId="346EF514" w14:textId="77777777" w:rsidR="009574C3" w:rsidRDefault="009574C3"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195" w:author="Autor" w:initials="A">
    <w:p w14:paraId="3AC811D9" w14:textId="77777777" w:rsidR="009574C3" w:rsidRPr="001A6D0E" w:rsidRDefault="009574C3">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196" w:author="Autor" w:initials="A">
    <w:p w14:paraId="1FBCD9A8" w14:textId="3C440469" w:rsidR="009574C3" w:rsidRPr="001A6D0E" w:rsidRDefault="009574C3">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205" w:author="Autor" w:initials="A">
    <w:p w14:paraId="0F7F1C49" w14:textId="0198E24F" w:rsidR="009574C3" w:rsidRPr="000A07B0" w:rsidRDefault="009574C3">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206" w:author="Autor" w:initials="A">
    <w:p w14:paraId="2AF6D042" w14:textId="77777777" w:rsidR="009574C3" w:rsidRPr="005E2851" w:rsidRDefault="009574C3">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207" w:author="Autor" w:initials="A">
    <w:p w14:paraId="59A03FBA" w14:textId="77777777" w:rsidR="009574C3" w:rsidRDefault="009574C3">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208" w:author="Autor" w:initials="A">
    <w:p w14:paraId="73B9B4E8" w14:textId="77777777" w:rsidR="009574C3" w:rsidRPr="003311ED" w:rsidRDefault="009574C3">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209" w:author="Autor" w:initials="A">
    <w:p w14:paraId="5A768CAC" w14:textId="3C2D416B" w:rsidR="009574C3" w:rsidRDefault="009574C3">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210" w:author="Autor" w:initials="A">
    <w:p w14:paraId="365E2F87" w14:textId="77777777" w:rsidR="009574C3" w:rsidRPr="00AA2FB0" w:rsidRDefault="009574C3">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211" w:author="Autor" w:initials="A">
    <w:p w14:paraId="565222A3" w14:textId="77777777" w:rsidR="009574C3" w:rsidRDefault="009574C3">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212" w:author="Autor" w:initials="A">
    <w:p w14:paraId="4824C2F9" w14:textId="77777777" w:rsidR="009574C3" w:rsidRPr="00AA2FB0" w:rsidRDefault="009574C3">
      <w:pPr>
        <w:pStyle w:val="Textkomentra"/>
        <w:rPr>
          <w:lang w:val="sk-SK"/>
        </w:rPr>
      </w:pPr>
      <w:r>
        <w:rPr>
          <w:rStyle w:val="Odkaznakomentr"/>
        </w:rPr>
        <w:annotationRef/>
      </w:r>
      <w:r w:rsidRPr="00127E9E">
        <w:rPr>
          <w:lang w:val="sk-SK"/>
        </w:rPr>
        <w:t>Zosúladenie s písm a) pre časovú oprávnenosť IZM</w:t>
      </w:r>
    </w:p>
  </w:comment>
  <w:comment w:id="213" w:author="Autor" w:initials="A">
    <w:p w14:paraId="4558A4D2" w14:textId="77777777" w:rsidR="009574C3" w:rsidRPr="000836FA" w:rsidRDefault="009574C3">
      <w:pPr>
        <w:pStyle w:val="Textkomentra"/>
        <w:rPr>
          <w:lang w:val="sk-SK"/>
        </w:rPr>
      </w:pPr>
      <w:r>
        <w:rPr>
          <w:rStyle w:val="Odkaznakomentr"/>
        </w:rPr>
        <w:annotationRef/>
      </w:r>
      <w:r w:rsidRPr="00127E9E">
        <w:rPr>
          <w:lang w:val="sk-SK"/>
        </w:rPr>
        <w:t>Upozorňuje sa na prepojenie s článkom 5 ods. 5.1 zmluvy</w:t>
      </w:r>
    </w:p>
  </w:comment>
  <w:comment w:id="214" w:author="Autor" w:initials="A">
    <w:p w14:paraId="21CA2AAD" w14:textId="55D196F7" w:rsidR="009574C3" w:rsidRDefault="009574C3">
      <w:pPr>
        <w:pStyle w:val="Textkomentra"/>
      </w:pPr>
      <w:r>
        <w:rPr>
          <w:rStyle w:val="Odkaznakomentr"/>
        </w:rPr>
        <w:annotationRef/>
      </w:r>
      <w:r>
        <w:rPr>
          <w:lang w:val="sk-SK"/>
        </w:rPr>
        <w:t>Odstráni sa pre projekty, v ktorých sa zjednodušené vykazovanie výdavkov neaplikuje.</w:t>
      </w:r>
    </w:p>
  </w:comment>
  <w:comment w:id="216" w:author="Autor" w:initials="A">
    <w:p w14:paraId="74B7E85F" w14:textId="77777777" w:rsidR="009574C3" w:rsidRPr="0051470D" w:rsidRDefault="009574C3">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119DFD1A" w15:done="0"/>
  <w15:commentEx w15:paraId="75038045" w15:done="0"/>
  <w15:commentEx w15:paraId="2B6FE8F8" w15:done="0"/>
  <w15:commentEx w15:paraId="225CCF41" w15:done="0"/>
  <w15:commentEx w15:paraId="59D1C8D0" w15:done="0"/>
  <w15:commentEx w15:paraId="625008E9" w15:done="0"/>
  <w15:commentEx w15:paraId="39B440C0"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05A9C649" w15:done="0"/>
  <w15:commentEx w15:paraId="5D2881E2"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212D4BB2" w15:done="0"/>
  <w15:commentEx w15:paraId="0F7D11E2" w15:done="0"/>
  <w15:commentEx w15:paraId="57CAE093"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2968F553" w15:done="0"/>
  <w15:commentEx w15:paraId="33F99FC8" w15:done="0"/>
  <w15:commentEx w15:paraId="0778F41B"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26D02034"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5A768CAC" w15:done="0"/>
  <w15:commentEx w15:paraId="365E2F87" w15:done="0"/>
  <w15:commentEx w15:paraId="565222A3" w15:done="0"/>
  <w15:commentEx w15:paraId="4824C2F9" w15:done="0"/>
  <w15:commentEx w15:paraId="4558A4D2" w15:done="0"/>
  <w15:commentEx w15:paraId="21CA2AAD" w15:done="0"/>
  <w15:commentEx w15:paraId="74B7E8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CCB437" w16cid:durableId="1FF99426"/>
  <w16cid:commentId w16cid:paraId="776FA871" w16cid:durableId="1FF99427"/>
  <w16cid:commentId w16cid:paraId="71412907" w16cid:durableId="1FF99428"/>
  <w16cid:commentId w16cid:paraId="119DFD1A" w16cid:durableId="1FF99429"/>
  <w16cid:commentId w16cid:paraId="203E2362" w16cid:durableId="1FF9942A"/>
  <w16cid:commentId w16cid:paraId="75038045" w16cid:durableId="1FF9942B"/>
  <w16cid:commentId w16cid:paraId="2B6FE8F8" w16cid:durableId="1FF9942C"/>
  <w16cid:commentId w16cid:paraId="225CCF41" w16cid:durableId="1FF9942D"/>
  <w16cid:commentId w16cid:paraId="4B5CF474" w16cid:durableId="1FF9942E"/>
  <w16cid:commentId w16cid:paraId="59D1C8D0" w16cid:durableId="1FF9942F"/>
  <w16cid:commentId w16cid:paraId="625008E9" w16cid:durableId="1FF99430"/>
  <w16cid:commentId w16cid:paraId="39D3DCD9" w16cid:durableId="1FF99431"/>
  <w16cid:commentId w16cid:paraId="39B440C0" w16cid:durableId="1FF99432"/>
  <w16cid:commentId w16cid:paraId="06F7AB11" w16cid:durableId="1FF99433"/>
  <w16cid:commentId w16cid:paraId="46A2CC8C" w16cid:durableId="1FF99434"/>
  <w16cid:commentId w16cid:paraId="6E8DF4E4" w16cid:durableId="1FF99435"/>
  <w16cid:commentId w16cid:paraId="56F8CD75" w16cid:durableId="1FF99436"/>
  <w16cid:commentId w16cid:paraId="5D8DA1D5" w16cid:durableId="1FF99437"/>
  <w16cid:commentId w16cid:paraId="21EEDA72" w16cid:durableId="1FF99438"/>
  <w16cid:commentId w16cid:paraId="1139A1D6" w16cid:durableId="1FF99439"/>
  <w16cid:commentId w16cid:paraId="633F1231" w16cid:durableId="1FF9943A"/>
  <w16cid:commentId w16cid:paraId="13908A15" w16cid:durableId="1FF9943B"/>
  <w16cid:commentId w16cid:paraId="05A9C649" w16cid:durableId="1FF9943C"/>
  <w16cid:commentId w16cid:paraId="5D2881E2" w16cid:durableId="1FF9943D"/>
  <w16cid:commentId w16cid:paraId="516CF7BB" w16cid:durableId="1FF9943E"/>
  <w16cid:commentId w16cid:paraId="760BB11C" w16cid:durableId="1FF9943F"/>
  <w16cid:commentId w16cid:paraId="39968299" w16cid:durableId="1FF99440"/>
  <w16cid:commentId w16cid:paraId="710EB958" w16cid:durableId="1FF99441"/>
  <w16cid:commentId w16cid:paraId="73BF31C8" w16cid:durableId="1FF99442"/>
  <w16cid:commentId w16cid:paraId="5CE94C98" w16cid:durableId="1FF99443"/>
  <w16cid:commentId w16cid:paraId="7D2C4526" w16cid:durableId="1FF99444"/>
  <w16cid:commentId w16cid:paraId="2665AC28" w16cid:durableId="1FF99445"/>
  <w16cid:commentId w16cid:paraId="258A3CFF" w16cid:durableId="1FF99446"/>
  <w16cid:commentId w16cid:paraId="4352BA89" w16cid:durableId="1FF99447"/>
  <w16cid:commentId w16cid:paraId="2C2E970A" w16cid:durableId="1FF99448"/>
  <w16cid:commentId w16cid:paraId="0F7D11E2" w16cid:durableId="1FF99449"/>
  <w16cid:commentId w16cid:paraId="56432141" w16cid:durableId="1FF9944A"/>
  <w16cid:commentId w16cid:paraId="57CAE093" w16cid:durableId="1FF9944B"/>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11B84AF2" w16cid:durableId="1FFC0375"/>
  <w16cid:commentId w16cid:paraId="24BD75D9" w16cid:durableId="1FF99451"/>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77A17100" w16cid:durableId="1FF9945B"/>
  <w16cid:commentId w16cid:paraId="33F99FC8" w16cid:durableId="1FF9945C"/>
  <w16cid:commentId w16cid:paraId="0778F41B" w16cid:durableId="1FF9945D"/>
  <w16cid:commentId w16cid:paraId="463960E3" w16cid:durableId="1FF9945E"/>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4CBB43F2" w16cid:durableId="1FF99464"/>
  <w16cid:commentId w16cid:paraId="4E86DD36" w16cid:durableId="1FF99465"/>
  <w16cid:commentId w16cid:paraId="7CB79541" w16cid:durableId="1FFC0376"/>
  <w16cid:commentId w16cid:paraId="7CAF837B" w16cid:durableId="1FF99466"/>
  <w16cid:commentId w16cid:paraId="1DA5D07D" w16cid:durableId="1FF99467"/>
  <w16cid:commentId w16cid:paraId="7D3C1E94" w16cid:durableId="1FF99468"/>
  <w16cid:commentId w16cid:paraId="346EF514" w16cid:durableId="1FF99469"/>
  <w16cid:commentId w16cid:paraId="3AC811D9" w16cid:durableId="1FF9946A"/>
  <w16cid:commentId w16cid:paraId="1FBCD9A8" w16cid:durableId="1FF9946B"/>
  <w16cid:commentId w16cid:paraId="0F7F1C49" w16cid:durableId="1FF9946C"/>
  <w16cid:commentId w16cid:paraId="2AF6D042" w16cid:durableId="1FF9946D"/>
  <w16cid:commentId w16cid:paraId="59A03FBA" w16cid:durableId="1FF9946E"/>
  <w16cid:commentId w16cid:paraId="73B9B4E8" w16cid:durableId="1FF9946F"/>
  <w16cid:commentId w16cid:paraId="365E2F87" w16cid:durableId="1FF99470"/>
  <w16cid:commentId w16cid:paraId="565222A3" w16cid:durableId="1FF99471"/>
  <w16cid:commentId w16cid:paraId="2807A3D4" w16cid:durableId="1FF99472"/>
  <w16cid:commentId w16cid:paraId="4824C2F9" w16cid:durableId="1FF99473"/>
  <w16cid:commentId w16cid:paraId="4558A4D2" w16cid:durableId="1FF99474"/>
  <w16cid:commentId w16cid:paraId="21CA2AAD" w16cid:durableId="1FF99475"/>
  <w16cid:commentId w16cid:paraId="74B7E85F" w16cid:durableId="1FF994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8931B" w14:textId="77777777" w:rsidR="00282B03" w:rsidRDefault="00282B03" w:rsidP="00107570">
      <w:pPr>
        <w:spacing w:after="0" w:line="240" w:lineRule="auto"/>
      </w:pPr>
      <w:r>
        <w:separator/>
      </w:r>
    </w:p>
  </w:endnote>
  <w:endnote w:type="continuationSeparator" w:id="0">
    <w:p w14:paraId="05ED9CD6" w14:textId="77777777" w:rsidR="00282B03" w:rsidRDefault="00282B03" w:rsidP="00107570">
      <w:pPr>
        <w:spacing w:after="0" w:line="240" w:lineRule="auto"/>
      </w:pPr>
      <w:r>
        <w:continuationSeparator/>
      </w:r>
    </w:p>
  </w:endnote>
  <w:endnote w:type="continuationNotice" w:id="1">
    <w:p w14:paraId="184977E5" w14:textId="77777777" w:rsidR="00282B03" w:rsidRDefault="00282B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214B4D59" w:rsidR="009574C3" w:rsidRDefault="009574C3"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6F3C12">
              <w:rPr>
                <w:b/>
                <w:bCs/>
                <w:noProof/>
              </w:rPr>
              <w:t>44</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6F3C12">
              <w:rPr>
                <w:b/>
                <w:bCs/>
                <w:noProof/>
              </w:rPr>
              <w:t>61</w:t>
            </w:r>
            <w:r>
              <w:rPr>
                <w:b/>
                <w:bCs/>
              </w:rPr>
              <w:fldChar w:fldCharType="end"/>
            </w:r>
          </w:p>
        </w:sdtContent>
      </w:sdt>
    </w:sdtContent>
  </w:sdt>
  <w:p w14:paraId="70C0ABD5" w14:textId="77777777" w:rsidR="009574C3" w:rsidRPr="004405B8" w:rsidRDefault="009574C3"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A9EB2" w14:textId="77777777" w:rsidR="00282B03" w:rsidRDefault="00282B03" w:rsidP="00107570">
      <w:pPr>
        <w:spacing w:after="0" w:line="240" w:lineRule="auto"/>
      </w:pPr>
      <w:r>
        <w:separator/>
      </w:r>
    </w:p>
  </w:footnote>
  <w:footnote w:type="continuationSeparator" w:id="0">
    <w:p w14:paraId="2C1C2901" w14:textId="77777777" w:rsidR="00282B03" w:rsidRDefault="00282B03" w:rsidP="00107570">
      <w:pPr>
        <w:spacing w:after="0" w:line="240" w:lineRule="auto"/>
      </w:pPr>
      <w:r>
        <w:continuationSeparator/>
      </w:r>
    </w:p>
  </w:footnote>
  <w:footnote w:type="continuationNotice" w:id="1">
    <w:p w14:paraId="5C7FF7FB" w14:textId="77777777" w:rsidR="00282B03" w:rsidRDefault="00282B03">
      <w:pPr>
        <w:spacing w:after="0" w:line="240" w:lineRule="auto"/>
      </w:pPr>
    </w:p>
  </w:footnote>
  <w:footnote w:id="2">
    <w:p w14:paraId="33002300" w14:textId="77777777" w:rsidR="009574C3" w:rsidRDefault="009574C3" w:rsidP="00AC5A46">
      <w:pPr>
        <w:pStyle w:val="Textpoznmkypodiarou"/>
        <w:jc w:val="both"/>
        <w:rPr>
          <w:ins w:id="105" w:author="Hudec, Branislav" w:date="2021-04-13T12:30:00Z"/>
        </w:rPr>
      </w:pPr>
      <w:ins w:id="106" w:author="Hudec, Branislav" w:date="2021-04-13T12:30:00Z">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 a menej finančných prostriedkov na dodanie tovaru, uskutočnenie stavebných prác a poskytnutie služieb z NFP</w:t>
        </w:r>
      </w:ins>
    </w:p>
  </w:footnote>
  <w:footnote w:id="3">
    <w:p w14:paraId="3D556CC4" w14:textId="77777777" w:rsidR="009574C3" w:rsidRDefault="009574C3"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7"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0"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4"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9"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15:restartNumberingAfterBreak="0">
    <w:nsid w:val="62337CAB"/>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9"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0"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2"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3"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5"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5"/>
  </w:num>
  <w:num w:numId="2">
    <w:abstractNumId w:val="26"/>
  </w:num>
  <w:num w:numId="3">
    <w:abstractNumId w:val="10"/>
  </w:num>
  <w:num w:numId="4">
    <w:abstractNumId w:val="50"/>
  </w:num>
  <w:num w:numId="5">
    <w:abstractNumId w:val="3"/>
  </w:num>
  <w:num w:numId="6">
    <w:abstractNumId w:val="39"/>
  </w:num>
  <w:num w:numId="7">
    <w:abstractNumId w:val="44"/>
  </w:num>
  <w:num w:numId="8">
    <w:abstractNumId w:val="54"/>
  </w:num>
  <w:num w:numId="9">
    <w:abstractNumId w:val="13"/>
  </w:num>
  <w:num w:numId="10">
    <w:abstractNumId w:val="35"/>
  </w:num>
  <w:num w:numId="11">
    <w:abstractNumId w:val="4"/>
  </w:num>
  <w:num w:numId="12">
    <w:abstractNumId w:val="23"/>
  </w:num>
  <w:num w:numId="13">
    <w:abstractNumId w:val="31"/>
  </w:num>
  <w:num w:numId="14">
    <w:abstractNumId w:val="18"/>
  </w:num>
  <w:num w:numId="15">
    <w:abstractNumId w:val="30"/>
  </w:num>
  <w:num w:numId="16">
    <w:abstractNumId w:val="15"/>
  </w:num>
  <w:num w:numId="17">
    <w:abstractNumId w:val="19"/>
  </w:num>
  <w:num w:numId="18">
    <w:abstractNumId w:val="14"/>
  </w:num>
  <w:num w:numId="19">
    <w:abstractNumId w:val="52"/>
  </w:num>
  <w:num w:numId="20">
    <w:abstractNumId w:val="49"/>
  </w:num>
  <w:num w:numId="21">
    <w:abstractNumId w:val="3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28"/>
  </w:num>
  <w:num w:numId="30">
    <w:abstractNumId w:val="53"/>
  </w:num>
  <w:num w:numId="31">
    <w:abstractNumId w:val="34"/>
  </w:num>
  <w:num w:numId="32">
    <w:abstractNumId w:val="47"/>
  </w:num>
  <w:num w:numId="33">
    <w:abstractNumId w:val="46"/>
  </w:num>
  <w:num w:numId="34">
    <w:abstractNumId w:val="42"/>
  </w:num>
  <w:num w:numId="35">
    <w:abstractNumId w:val="37"/>
  </w:num>
  <w:num w:numId="36">
    <w:abstractNumId w:val="43"/>
  </w:num>
  <w:num w:numId="37">
    <w:abstractNumId w:val="21"/>
  </w:num>
  <w:num w:numId="38">
    <w:abstractNumId w:val="20"/>
  </w:num>
  <w:num w:numId="39">
    <w:abstractNumId w:val="8"/>
  </w:num>
  <w:num w:numId="40">
    <w:abstractNumId w:val="48"/>
  </w:num>
  <w:num w:numId="41">
    <w:abstractNumId w:val="55"/>
  </w:num>
  <w:num w:numId="42">
    <w:abstractNumId w:val="45"/>
  </w:num>
  <w:num w:numId="43">
    <w:abstractNumId w:val="41"/>
  </w:num>
  <w:num w:numId="44">
    <w:abstractNumId w:val="51"/>
  </w:num>
  <w:num w:numId="45">
    <w:abstractNumId w:val="29"/>
  </w:num>
  <w:num w:numId="46">
    <w:abstractNumId w:val="7"/>
  </w:num>
  <w:num w:numId="47">
    <w:abstractNumId w:val="16"/>
  </w:num>
  <w:num w:numId="48">
    <w:abstractNumId w:val="9"/>
  </w:num>
  <w:num w:numId="49">
    <w:abstractNumId w:val="17"/>
  </w:num>
  <w:num w:numId="50">
    <w:abstractNumId w:val="1"/>
  </w:num>
  <w:num w:numId="51">
    <w:abstractNumId w:val="24"/>
  </w:num>
  <w:num w:numId="52">
    <w:abstractNumId w:val="35"/>
  </w:num>
  <w:num w:numId="53">
    <w:abstractNumId w:val="27"/>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3"/>
  </w:num>
  <w:num w:numId="58">
    <w:abstractNumId w:val="35"/>
  </w:num>
  <w:num w:numId="59">
    <w:abstractNumId w:val="35"/>
  </w:num>
  <w:num w:numId="60">
    <w:abstractNumId w:val="2"/>
  </w:num>
  <w:num w:numId="61">
    <w:abstractNumId w:val="5"/>
  </w:num>
  <w:num w:numId="62">
    <w:abstractNumId w:val="35"/>
  </w:num>
  <w:num w:numId="63">
    <w:abstractNumId w:val="22"/>
  </w:num>
  <w:num w:numId="64">
    <w:abstractNumId w:val="40"/>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udec, Branislav">
    <w15:presenceInfo w15:providerId="AD" w15:userId="S-1-5-21-1933036909-321857055-1030881100-1256"/>
  </w15:person>
  <w15:person w15:author="CKO ">
    <w15:presenceInfo w15:providerId="None" w15:userId="CKO "/>
  </w15:person>
  <w15:person w15:author="CKO">
    <w15:presenceInfo w15:providerId="None" w15:userId="CKO "/>
  </w15:person>
  <w15:person w15:author="Sabova Maria">
    <w15:presenceInfo w15:providerId="AD" w15:userId="S-1-5-21-3687306193-3854762678-519657110-32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AA"/>
    <w:rsid w:val="00010A5C"/>
    <w:rsid w:val="000125B9"/>
    <w:rsid w:val="000135C4"/>
    <w:rsid w:val="000136C3"/>
    <w:rsid w:val="00014637"/>
    <w:rsid w:val="000176A6"/>
    <w:rsid w:val="00017DE7"/>
    <w:rsid w:val="000210FB"/>
    <w:rsid w:val="000214CF"/>
    <w:rsid w:val="000217AF"/>
    <w:rsid w:val="00022327"/>
    <w:rsid w:val="000224FB"/>
    <w:rsid w:val="00022910"/>
    <w:rsid w:val="00022F7D"/>
    <w:rsid w:val="00023D83"/>
    <w:rsid w:val="00027899"/>
    <w:rsid w:val="00030F01"/>
    <w:rsid w:val="00030F14"/>
    <w:rsid w:val="0003242F"/>
    <w:rsid w:val="0003287A"/>
    <w:rsid w:val="00032E66"/>
    <w:rsid w:val="0003353F"/>
    <w:rsid w:val="00036AB3"/>
    <w:rsid w:val="00036C55"/>
    <w:rsid w:val="0003793C"/>
    <w:rsid w:val="00040A31"/>
    <w:rsid w:val="00040BB7"/>
    <w:rsid w:val="00041A84"/>
    <w:rsid w:val="00043C56"/>
    <w:rsid w:val="00046348"/>
    <w:rsid w:val="000465E7"/>
    <w:rsid w:val="000478C1"/>
    <w:rsid w:val="00047927"/>
    <w:rsid w:val="000518F7"/>
    <w:rsid w:val="00051A48"/>
    <w:rsid w:val="000526EB"/>
    <w:rsid w:val="000535E6"/>
    <w:rsid w:val="0005406A"/>
    <w:rsid w:val="0005508B"/>
    <w:rsid w:val="00060B31"/>
    <w:rsid w:val="000620EA"/>
    <w:rsid w:val="00064015"/>
    <w:rsid w:val="00064432"/>
    <w:rsid w:val="00065A9E"/>
    <w:rsid w:val="00066A58"/>
    <w:rsid w:val="00067253"/>
    <w:rsid w:val="000674E3"/>
    <w:rsid w:val="000678BB"/>
    <w:rsid w:val="0007015E"/>
    <w:rsid w:val="00070919"/>
    <w:rsid w:val="00070FC0"/>
    <w:rsid w:val="00072AB2"/>
    <w:rsid w:val="00073A3B"/>
    <w:rsid w:val="00074079"/>
    <w:rsid w:val="0007666D"/>
    <w:rsid w:val="00077305"/>
    <w:rsid w:val="000777AD"/>
    <w:rsid w:val="00080FA4"/>
    <w:rsid w:val="00083681"/>
    <w:rsid w:val="000836FA"/>
    <w:rsid w:val="00083845"/>
    <w:rsid w:val="00083E9E"/>
    <w:rsid w:val="00083F3F"/>
    <w:rsid w:val="00084340"/>
    <w:rsid w:val="00084FE2"/>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251F"/>
    <w:rsid w:val="000A34F7"/>
    <w:rsid w:val="000A398C"/>
    <w:rsid w:val="000A5604"/>
    <w:rsid w:val="000A5C51"/>
    <w:rsid w:val="000A5D55"/>
    <w:rsid w:val="000A7056"/>
    <w:rsid w:val="000A717C"/>
    <w:rsid w:val="000B128B"/>
    <w:rsid w:val="000B1CB0"/>
    <w:rsid w:val="000B20A9"/>
    <w:rsid w:val="000B2E62"/>
    <w:rsid w:val="000B4B31"/>
    <w:rsid w:val="000C08F4"/>
    <w:rsid w:val="000C09DE"/>
    <w:rsid w:val="000C10FA"/>
    <w:rsid w:val="000C1A84"/>
    <w:rsid w:val="000C655E"/>
    <w:rsid w:val="000C65A8"/>
    <w:rsid w:val="000D0602"/>
    <w:rsid w:val="000D285D"/>
    <w:rsid w:val="000D459D"/>
    <w:rsid w:val="000D4BBF"/>
    <w:rsid w:val="000D4C97"/>
    <w:rsid w:val="000D6805"/>
    <w:rsid w:val="000D7610"/>
    <w:rsid w:val="000D787C"/>
    <w:rsid w:val="000E0006"/>
    <w:rsid w:val="000E1967"/>
    <w:rsid w:val="000E2DDA"/>
    <w:rsid w:val="000E3433"/>
    <w:rsid w:val="000E3CC2"/>
    <w:rsid w:val="000E4BC8"/>
    <w:rsid w:val="000E52E6"/>
    <w:rsid w:val="000E58B5"/>
    <w:rsid w:val="000E6265"/>
    <w:rsid w:val="000E6614"/>
    <w:rsid w:val="000E7CFC"/>
    <w:rsid w:val="000F0B1D"/>
    <w:rsid w:val="000F414D"/>
    <w:rsid w:val="000F5FA3"/>
    <w:rsid w:val="000F6256"/>
    <w:rsid w:val="000F6A3C"/>
    <w:rsid w:val="001003B7"/>
    <w:rsid w:val="00101585"/>
    <w:rsid w:val="001025B3"/>
    <w:rsid w:val="00102957"/>
    <w:rsid w:val="00102F31"/>
    <w:rsid w:val="00103353"/>
    <w:rsid w:val="00103CF5"/>
    <w:rsid w:val="00103F61"/>
    <w:rsid w:val="0010417D"/>
    <w:rsid w:val="00104356"/>
    <w:rsid w:val="00105DF9"/>
    <w:rsid w:val="00107570"/>
    <w:rsid w:val="00107A63"/>
    <w:rsid w:val="00107E02"/>
    <w:rsid w:val="00111BF5"/>
    <w:rsid w:val="001122DE"/>
    <w:rsid w:val="00113067"/>
    <w:rsid w:val="00113558"/>
    <w:rsid w:val="001139FF"/>
    <w:rsid w:val="00113D3B"/>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2FDD"/>
    <w:rsid w:val="00143198"/>
    <w:rsid w:val="00143698"/>
    <w:rsid w:val="00145DB1"/>
    <w:rsid w:val="001469D5"/>
    <w:rsid w:val="00146A1B"/>
    <w:rsid w:val="001472A5"/>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3C5D"/>
    <w:rsid w:val="00167D7B"/>
    <w:rsid w:val="00170C9D"/>
    <w:rsid w:val="001717FF"/>
    <w:rsid w:val="001736D6"/>
    <w:rsid w:val="00173783"/>
    <w:rsid w:val="00174CB4"/>
    <w:rsid w:val="00174D35"/>
    <w:rsid w:val="001756C6"/>
    <w:rsid w:val="001756D4"/>
    <w:rsid w:val="00176D06"/>
    <w:rsid w:val="00177E29"/>
    <w:rsid w:val="00180746"/>
    <w:rsid w:val="0018090D"/>
    <w:rsid w:val="00181FDC"/>
    <w:rsid w:val="001833B4"/>
    <w:rsid w:val="00183B05"/>
    <w:rsid w:val="001841B8"/>
    <w:rsid w:val="0018626B"/>
    <w:rsid w:val="001874FC"/>
    <w:rsid w:val="00187CC2"/>
    <w:rsid w:val="00187F92"/>
    <w:rsid w:val="001904B4"/>
    <w:rsid w:val="00193505"/>
    <w:rsid w:val="00194C21"/>
    <w:rsid w:val="001957FC"/>
    <w:rsid w:val="00197542"/>
    <w:rsid w:val="001A035A"/>
    <w:rsid w:val="001A4781"/>
    <w:rsid w:val="001A583C"/>
    <w:rsid w:val="001A679D"/>
    <w:rsid w:val="001A6D0E"/>
    <w:rsid w:val="001B2215"/>
    <w:rsid w:val="001B4309"/>
    <w:rsid w:val="001B7463"/>
    <w:rsid w:val="001C0B45"/>
    <w:rsid w:val="001C2010"/>
    <w:rsid w:val="001C31BA"/>
    <w:rsid w:val="001C396D"/>
    <w:rsid w:val="001C4C5B"/>
    <w:rsid w:val="001C77D3"/>
    <w:rsid w:val="001D1537"/>
    <w:rsid w:val="001D238C"/>
    <w:rsid w:val="001D2B22"/>
    <w:rsid w:val="001D3560"/>
    <w:rsid w:val="001D3E2E"/>
    <w:rsid w:val="001D447E"/>
    <w:rsid w:val="001D739D"/>
    <w:rsid w:val="001E0409"/>
    <w:rsid w:val="001E15B9"/>
    <w:rsid w:val="001E180E"/>
    <w:rsid w:val="001E200C"/>
    <w:rsid w:val="001E202A"/>
    <w:rsid w:val="001E3EE1"/>
    <w:rsid w:val="001E40F6"/>
    <w:rsid w:val="001E6BF9"/>
    <w:rsid w:val="001F061C"/>
    <w:rsid w:val="001F0C1B"/>
    <w:rsid w:val="001F1339"/>
    <w:rsid w:val="001F2F07"/>
    <w:rsid w:val="001F7612"/>
    <w:rsid w:val="001F7896"/>
    <w:rsid w:val="0020180E"/>
    <w:rsid w:val="00201E66"/>
    <w:rsid w:val="00203BEB"/>
    <w:rsid w:val="00203E84"/>
    <w:rsid w:val="00205326"/>
    <w:rsid w:val="0020565E"/>
    <w:rsid w:val="00205D15"/>
    <w:rsid w:val="002068DD"/>
    <w:rsid w:val="00207100"/>
    <w:rsid w:val="0021125C"/>
    <w:rsid w:val="002122CC"/>
    <w:rsid w:val="00213AA1"/>
    <w:rsid w:val="002144BE"/>
    <w:rsid w:val="002166C9"/>
    <w:rsid w:val="002172DD"/>
    <w:rsid w:val="00217D50"/>
    <w:rsid w:val="00220F6A"/>
    <w:rsid w:val="0022209B"/>
    <w:rsid w:val="002225AC"/>
    <w:rsid w:val="00222A7E"/>
    <w:rsid w:val="00222AC7"/>
    <w:rsid w:val="00223535"/>
    <w:rsid w:val="002238CE"/>
    <w:rsid w:val="0022748E"/>
    <w:rsid w:val="002318F9"/>
    <w:rsid w:val="00241CBF"/>
    <w:rsid w:val="00243B33"/>
    <w:rsid w:val="002442EA"/>
    <w:rsid w:val="00247483"/>
    <w:rsid w:val="002479A2"/>
    <w:rsid w:val="00252D1A"/>
    <w:rsid w:val="002542F3"/>
    <w:rsid w:val="00255ADD"/>
    <w:rsid w:val="00257573"/>
    <w:rsid w:val="00260334"/>
    <w:rsid w:val="002618A3"/>
    <w:rsid w:val="00263D2D"/>
    <w:rsid w:val="002668F0"/>
    <w:rsid w:val="00267F73"/>
    <w:rsid w:val="002707A0"/>
    <w:rsid w:val="00270B3B"/>
    <w:rsid w:val="002715BA"/>
    <w:rsid w:val="00273D09"/>
    <w:rsid w:val="00274B4A"/>
    <w:rsid w:val="00282B03"/>
    <w:rsid w:val="00283169"/>
    <w:rsid w:val="0028393F"/>
    <w:rsid w:val="00286705"/>
    <w:rsid w:val="00287274"/>
    <w:rsid w:val="0029027A"/>
    <w:rsid w:val="00291178"/>
    <w:rsid w:val="00291A10"/>
    <w:rsid w:val="00296335"/>
    <w:rsid w:val="002966B1"/>
    <w:rsid w:val="00297521"/>
    <w:rsid w:val="002A4553"/>
    <w:rsid w:val="002A6BEB"/>
    <w:rsid w:val="002A702B"/>
    <w:rsid w:val="002B2F9B"/>
    <w:rsid w:val="002B3C07"/>
    <w:rsid w:val="002B667C"/>
    <w:rsid w:val="002B73A5"/>
    <w:rsid w:val="002B7D4C"/>
    <w:rsid w:val="002C2ABC"/>
    <w:rsid w:val="002C5193"/>
    <w:rsid w:val="002C6026"/>
    <w:rsid w:val="002C6031"/>
    <w:rsid w:val="002C691F"/>
    <w:rsid w:val="002C70C9"/>
    <w:rsid w:val="002C790B"/>
    <w:rsid w:val="002D0D01"/>
    <w:rsid w:val="002D1750"/>
    <w:rsid w:val="002D2F8C"/>
    <w:rsid w:val="002D5A25"/>
    <w:rsid w:val="002D5A42"/>
    <w:rsid w:val="002D6807"/>
    <w:rsid w:val="002D7BF6"/>
    <w:rsid w:val="002E0CDD"/>
    <w:rsid w:val="002E1221"/>
    <w:rsid w:val="002E3883"/>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098"/>
    <w:rsid w:val="00302FCA"/>
    <w:rsid w:val="00304BCE"/>
    <w:rsid w:val="00304FAB"/>
    <w:rsid w:val="003069EA"/>
    <w:rsid w:val="00307126"/>
    <w:rsid w:val="00307158"/>
    <w:rsid w:val="00307349"/>
    <w:rsid w:val="0030793B"/>
    <w:rsid w:val="00310C95"/>
    <w:rsid w:val="0031189F"/>
    <w:rsid w:val="00311B94"/>
    <w:rsid w:val="0031356B"/>
    <w:rsid w:val="003144E8"/>
    <w:rsid w:val="00315D25"/>
    <w:rsid w:val="00316E50"/>
    <w:rsid w:val="00321C5E"/>
    <w:rsid w:val="00322643"/>
    <w:rsid w:val="00323747"/>
    <w:rsid w:val="00323829"/>
    <w:rsid w:val="00324EB2"/>
    <w:rsid w:val="0032585D"/>
    <w:rsid w:val="003258B6"/>
    <w:rsid w:val="00325D6C"/>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47518"/>
    <w:rsid w:val="0034799D"/>
    <w:rsid w:val="003556C5"/>
    <w:rsid w:val="00355838"/>
    <w:rsid w:val="00356437"/>
    <w:rsid w:val="003570A7"/>
    <w:rsid w:val="00357BAA"/>
    <w:rsid w:val="00363B57"/>
    <w:rsid w:val="0036535F"/>
    <w:rsid w:val="00365E75"/>
    <w:rsid w:val="00366A7E"/>
    <w:rsid w:val="003679D3"/>
    <w:rsid w:val="00371266"/>
    <w:rsid w:val="00371283"/>
    <w:rsid w:val="003728DB"/>
    <w:rsid w:val="003740BD"/>
    <w:rsid w:val="00374378"/>
    <w:rsid w:val="00374764"/>
    <w:rsid w:val="00374A91"/>
    <w:rsid w:val="00376495"/>
    <w:rsid w:val="0037654B"/>
    <w:rsid w:val="0037663F"/>
    <w:rsid w:val="003809CF"/>
    <w:rsid w:val="003818D4"/>
    <w:rsid w:val="003830B9"/>
    <w:rsid w:val="00383398"/>
    <w:rsid w:val="003834BD"/>
    <w:rsid w:val="00383E38"/>
    <w:rsid w:val="00384B62"/>
    <w:rsid w:val="00384C6D"/>
    <w:rsid w:val="00384C7C"/>
    <w:rsid w:val="00384C87"/>
    <w:rsid w:val="00391407"/>
    <w:rsid w:val="00393226"/>
    <w:rsid w:val="00393B91"/>
    <w:rsid w:val="00396201"/>
    <w:rsid w:val="00396AAC"/>
    <w:rsid w:val="003A268C"/>
    <w:rsid w:val="003A58E3"/>
    <w:rsid w:val="003A5C86"/>
    <w:rsid w:val="003A7B0B"/>
    <w:rsid w:val="003B256A"/>
    <w:rsid w:val="003B3653"/>
    <w:rsid w:val="003B3F1A"/>
    <w:rsid w:val="003B3F46"/>
    <w:rsid w:val="003B4088"/>
    <w:rsid w:val="003B557F"/>
    <w:rsid w:val="003B5759"/>
    <w:rsid w:val="003B5B37"/>
    <w:rsid w:val="003C0265"/>
    <w:rsid w:val="003C0DAD"/>
    <w:rsid w:val="003C0F18"/>
    <w:rsid w:val="003C6060"/>
    <w:rsid w:val="003C6154"/>
    <w:rsid w:val="003C688F"/>
    <w:rsid w:val="003D03CA"/>
    <w:rsid w:val="003D2DED"/>
    <w:rsid w:val="003D3D57"/>
    <w:rsid w:val="003D3F0F"/>
    <w:rsid w:val="003D3FE7"/>
    <w:rsid w:val="003D54A6"/>
    <w:rsid w:val="003D6DCB"/>
    <w:rsid w:val="003E0F7C"/>
    <w:rsid w:val="003E2782"/>
    <w:rsid w:val="003E2919"/>
    <w:rsid w:val="003E29BF"/>
    <w:rsid w:val="003E3452"/>
    <w:rsid w:val="003E4341"/>
    <w:rsid w:val="003E793F"/>
    <w:rsid w:val="003E7C9D"/>
    <w:rsid w:val="003E7E74"/>
    <w:rsid w:val="003F0082"/>
    <w:rsid w:val="003F0995"/>
    <w:rsid w:val="003F1EF2"/>
    <w:rsid w:val="003F426E"/>
    <w:rsid w:val="003F4B54"/>
    <w:rsid w:val="003F60D7"/>
    <w:rsid w:val="003F6A66"/>
    <w:rsid w:val="003F6A96"/>
    <w:rsid w:val="003F6B03"/>
    <w:rsid w:val="004008FB"/>
    <w:rsid w:val="00403342"/>
    <w:rsid w:val="004059ED"/>
    <w:rsid w:val="00407615"/>
    <w:rsid w:val="00410A92"/>
    <w:rsid w:val="00411970"/>
    <w:rsid w:val="00414023"/>
    <w:rsid w:val="004167D9"/>
    <w:rsid w:val="00417284"/>
    <w:rsid w:val="004209D2"/>
    <w:rsid w:val="00421105"/>
    <w:rsid w:val="00421979"/>
    <w:rsid w:val="004240BC"/>
    <w:rsid w:val="00425D3A"/>
    <w:rsid w:val="00427A22"/>
    <w:rsid w:val="00430DD9"/>
    <w:rsid w:val="00431098"/>
    <w:rsid w:val="00431315"/>
    <w:rsid w:val="00431596"/>
    <w:rsid w:val="00431CAF"/>
    <w:rsid w:val="00433905"/>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05A5"/>
    <w:rsid w:val="004517ED"/>
    <w:rsid w:val="00451EFB"/>
    <w:rsid w:val="00452CCA"/>
    <w:rsid w:val="00452D64"/>
    <w:rsid w:val="004538FE"/>
    <w:rsid w:val="0045542C"/>
    <w:rsid w:val="00455CF2"/>
    <w:rsid w:val="00456518"/>
    <w:rsid w:val="004566A9"/>
    <w:rsid w:val="004608CA"/>
    <w:rsid w:val="00461805"/>
    <w:rsid w:val="004625C0"/>
    <w:rsid w:val="00464983"/>
    <w:rsid w:val="00466C21"/>
    <w:rsid w:val="00466C3D"/>
    <w:rsid w:val="00467079"/>
    <w:rsid w:val="004671CC"/>
    <w:rsid w:val="00467BB4"/>
    <w:rsid w:val="0047664D"/>
    <w:rsid w:val="00477624"/>
    <w:rsid w:val="00481734"/>
    <w:rsid w:val="00484CA4"/>
    <w:rsid w:val="00491A08"/>
    <w:rsid w:val="0049218B"/>
    <w:rsid w:val="00493202"/>
    <w:rsid w:val="0049365E"/>
    <w:rsid w:val="004946CD"/>
    <w:rsid w:val="00495201"/>
    <w:rsid w:val="004A07F8"/>
    <w:rsid w:val="004A0DC0"/>
    <w:rsid w:val="004A0F53"/>
    <w:rsid w:val="004A1870"/>
    <w:rsid w:val="004A384A"/>
    <w:rsid w:val="004A5037"/>
    <w:rsid w:val="004A5C39"/>
    <w:rsid w:val="004A5DE7"/>
    <w:rsid w:val="004B0553"/>
    <w:rsid w:val="004B23D9"/>
    <w:rsid w:val="004B2DB5"/>
    <w:rsid w:val="004B36E2"/>
    <w:rsid w:val="004B3D33"/>
    <w:rsid w:val="004B5302"/>
    <w:rsid w:val="004B612A"/>
    <w:rsid w:val="004B6779"/>
    <w:rsid w:val="004B74CE"/>
    <w:rsid w:val="004B7C94"/>
    <w:rsid w:val="004C0102"/>
    <w:rsid w:val="004C0788"/>
    <w:rsid w:val="004C1B3A"/>
    <w:rsid w:val="004C1D6D"/>
    <w:rsid w:val="004C270D"/>
    <w:rsid w:val="004C42F6"/>
    <w:rsid w:val="004C4876"/>
    <w:rsid w:val="004C4980"/>
    <w:rsid w:val="004C5489"/>
    <w:rsid w:val="004C6B33"/>
    <w:rsid w:val="004C6CB4"/>
    <w:rsid w:val="004C798A"/>
    <w:rsid w:val="004C7C24"/>
    <w:rsid w:val="004D16E8"/>
    <w:rsid w:val="004D42D1"/>
    <w:rsid w:val="004D575F"/>
    <w:rsid w:val="004D7020"/>
    <w:rsid w:val="004D7351"/>
    <w:rsid w:val="004D7908"/>
    <w:rsid w:val="004D7D47"/>
    <w:rsid w:val="004E276B"/>
    <w:rsid w:val="004E2890"/>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4A4"/>
    <w:rsid w:val="00512D79"/>
    <w:rsid w:val="0051470D"/>
    <w:rsid w:val="00515397"/>
    <w:rsid w:val="0051589C"/>
    <w:rsid w:val="00515E3E"/>
    <w:rsid w:val="00526665"/>
    <w:rsid w:val="00527360"/>
    <w:rsid w:val="0052759C"/>
    <w:rsid w:val="005302A7"/>
    <w:rsid w:val="00530C41"/>
    <w:rsid w:val="00530F07"/>
    <w:rsid w:val="00531363"/>
    <w:rsid w:val="005313DB"/>
    <w:rsid w:val="00532AFF"/>
    <w:rsid w:val="005365D0"/>
    <w:rsid w:val="00537063"/>
    <w:rsid w:val="00537ABF"/>
    <w:rsid w:val="0054002C"/>
    <w:rsid w:val="0054138C"/>
    <w:rsid w:val="005427BD"/>
    <w:rsid w:val="00542D6C"/>
    <w:rsid w:val="005443BF"/>
    <w:rsid w:val="00546CA0"/>
    <w:rsid w:val="00546EA5"/>
    <w:rsid w:val="0055100E"/>
    <w:rsid w:val="00554766"/>
    <w:rsid w:val="0055539C"/>
    <w:rsid w:val="005561DD"/>
    <w:rsid w:val="005566FC"/>
    <w:rsid w:val="005575F0"/>
    <w:rsid w:val="00557AEC"/>
    <w:rsid w:val="00557CAC"/>
    <w:rsid w:val="005619CB"/>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6BC"/>
    <w:rsid w:val="005767B7"/>
    <w:rsid w:val="00576C07"/>
    <w:rsid w:val="00577ECD"/>
    <w:rsid w:val="00580301"/>
    <w:rsid w:val="00581F56"/>
    <w:rsid w:val="0058233E"/>
    <w:rsid w:val="00583CD0"/>
    <w:rsid w:val="00585968"/>
    <w:rsid w:val="00585F0D"/>
    <w:rsid w:val="00586918"/>
    <w:rsid w:val="00587EB7"/>
    <w:rsid w:val="00587F50"/>
    <w:rsid w:val="0059065E"/>
    <w:rsid w:val="00592F77"/>
    <w:rsid w:val="005931A0"/>
    <w:rsid w:val="00594635"/>
    <w:rsid w:val="0059734B"/>
    <w:rsid w:val="00597DFC"/>
    <w:rsid w:val="00597F28"/>
    <w:rsid w:val="005A0B1D"/>
    <w:rsid w:val="005A12A2"/>
    <w:rsid w:val="005A515C"/>
    <w:rsid w:val="005A5280"/>
    <w:rsid w:val="005A6833"/>
    <w:rsid w:val="005B0DFF"/>
    <w:rsid w:val="005B1847"/>
    <w:rsid w:val="005B204A"/>
    <w:rsid w:val="005B34D7"/>
    <w:rsid w:val="005B37F3"/>
    <w:rsid w:val="005B3FBA"/>
    <w:rsid w:val="005B4F5F"/>
    <w:rsid w:val="005B520C"/>
    <w:rsid w:val="005B7C7A"/>
    <w:rsid w:val="005C0175"/>
    <w:rsid w:val="005C290B"/>
    <w:rsid w:val="005C4A9E"/>
    <w:rsid w:val="005C5275"/>
    <w:rsid w:val="005D01B9"/>
    <w:rsid w:val="005D10B3"/>
    <w:rsid w:val="005D1531"/>
    <w:rsid w:val="005D1E6A"/>
    <w:rsid w:val="005D253A"/>
    <w:rsid w:val="005D2749"/>
    <w:rsid w:val="005D28F5"/>
    <w:rsid w:val="005D2904"/>
    <w:rsid w:val="005D57FC"/>
    <w:rsid w:val="005D5A73"/>
    <w:rsid w:val="005D69CA"/>
    <w:rsid w:val="005E04B5"/>
    <w:rsid w:val="005E1FCE"/>
    <w:rsid w:val="005E20E2"/>
    <w:rsid w:val="005E2851"/>
    <w:rsid w:val="005E2DCB"/>
    <w:rsid w:val="005E308A"/>
    <w:rsid w:val="005E3104"/>
    <w:rsid w:val="005E3E6A"/>
    <w:rsid w:val="005E4601"/>
    <w:rsid w:val="005E5554"/>
    <w:rsid w:val="005E5F3A"/>
    <w:rsid w:val="005E6C80"/>
    <w:rsid w:val="005E7FD8"/>
    <w:rsid w:val="005F1CCE"/>
    <w:rsid w:val="005F365B"/>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30D08"/>
    <w:rsid w:val="00631E1A"/>
    <w:rsid w:val="00631E8F"/>
    <w:rsid w:val="00632BF1"/>
    <w:rsid w:val="00633995"/>
    <w:rsid w:val="00634B00"/>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0A21"/>
    <w:rsid w:val="006612DE"/>
    <w:rsid w:val="006659AC"/>
    <w:rsid w:val="0067087C"/>
    <w:rsid w:val="0067091C"/>
    <w:rsid w:val="00670D6E"/>
    <w:rsid w:val="0067212A"/>
    <w:rsid w:val="00672E64"/>
    <w:rsid w:val="00674103"/>
    <w:rsid w:val="006768C4"/>
    <w:rsid w:val="00676929"/>
    <w:rsid w:val="006807C9"/>
    <w:rsid w:val="00682D9C"/>
    <w:rsid w:val="0068313D"/>
    <w:rsid w:val="006839FF"/>
    <w:rsid w:val="00685086"/>
    <w:rsid w:val="006855C6"/>
    <w:rsid w:val="006861F2"/>
    <w:rsid w:val="00692162"/>
    <w:rsid w:val="0069356A"/>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43B2"/>
    <w:rsid w:val="006D5ED9"/>
    <w:rsid w:val="006D6147"/>
    <w:rsid w:val="006E165E"/>
    <w:rsid w:val="006E230E"/>
    <w:rsid w:val="006E251E"/>
    <w:rsid w:val="006E3DBB"/>
    <w:rsid w:val="006E3EFB"/>
    <w:rsid w:val="006E51FC"/>
    <w:rsid w:val="006E5EC1"/>
    <w:rsid w:val="006E7D37"/>
    <w:rsid w:val="006E7ED3"/>
    <w:rsid w:val="006F0EA8"/>
    <w:rsid w:val="006F202C"/>
    <w:rsid w:val="006F27EE"/>
    <w:rsid w:val="006F3117"/>
    <w:rsid w:val="006F3C12"/>
    <w:rsid w:val="006F675D"/>
    <w:rsid w:val="006F76CD"/>
    <w:rsid w:val="00700267"/>
    <w:rsid w:val="0070145E"/>
    <w:rsid w:val="0070358E"/>
    <w:rsid w:val="0070468F"/>
    <w:rsid w:val="00704E7B"/>
    <w:rsid w:val="007052C6"/>
    <w:rsid w:val="0070635C"/>
    <w:rsid w:val="00706B7E"/>
    <w:rsid w:val="007115F7"/>
    <w:rsid w:val="00712461"/>
    <w:rsid w:val="00713AC2"/>
    <w:rsid w:val="00715F94"/>
    <w:rsid w:val="00716242"/>
    <w:rsid w:val="0071640E"/>
    <w:rsid w:val="00720939"/>
    <w:rsid w:val="007223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59D9"/>
    <w:rsid w:val="0074609E"/>
    <w:rsid w:val="00747307"/>
    <w:rsid w:val="0075041E"/>
    <w:rsid w:val="00751364"/>
    <w:rsid w:val="0075476E"/>
    <w:rsid w:val="00760145"/>
    <w:rsid w:val="007619ED"/>
    <w:rsid w:val="00763062"/>
    <w:rsid w:val="00764BD1"/>
    <w:rsid w:val="00767928"/>
    <w:rsid w:val="0077174D"/>
    <w:rsid w:val="00773D77"/>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EC"/>
    <w:rsid w:val="00794BFA"/>
    <w:rsid w:val="00795CF6"/>
    <w:rsid w:val="007A085D"/>
    <w:rsid w:val="007A1588"/>
    <w:rsid w:val="007A1EB8"/>
    <w:rsid w:val="007A2554"/>
    <w:rsid w:val="007A40EE"/>
    <w:rsid w:val="007A5D92"/>
    <w:rsid w:val="007A6408"/>
    <w:rsid w:val="007A6C01"/>
    <w:rsid w:val="007A702F"/>
    <w:rsid w:val="007A714C"/>
    <w:rsid w:val="007B0730"/>
    <w:rsid w:val="007B4A58"/>
    <w:rsid w:val="007C0E96"/>
    <w:rsid w:val="007C18AF"/>
    <w:rsid w:val="007C25BD"/>
    <w:rsid w:val="007C25DC"/>
    <w:rsid w:val="007C2969"/>
    <w:rsid w:val="007C5152"/>
    <w:rsid w:val="007C5643"/>
    <w:rsid w:val="007C7CAD"/>
    <w:rsid w:val="007D23F2"/>
    <w:rsid w:val="007D2F27"/>
    <w:rsid w:val="007D3244"/>
    <w:rsid w:val="007D703A"/>
    <w:rsid w:val="007E0ACC"/>
    <w:rsid w:val="007E1D49"/>
    <w:rsid w:val="007E41F6"/>
    <w:rsid w:val="007E42F6"/>
    <w:rsid w:val="007E5E56"/>
    <w:rsid w:val="007E7230"/>
    <w:rsid w:val="007E741F"/>
    <w:rsid w:val="007E788B"/>
    <w:rsid w:val="007F1552"/>
    <w:rsid w:val="007F464C"/>
    <w:rsid w:val="007F4993"/>
    <w:rsid w:val="007F60B1"/>
    <w:rsid w:val="007F6C8D"/>
    <w:rsid w:val="007F7750"/>
    <w:rsid w:val="007F7975"/>
    <w:rsid w:val="00801F56"/>
    <w:rsid w:val="00802E8F"/>
    <w:rsid w:val="008037C1"/>
    <w:rsid w:val="008045F2"/>
    <w:rsid w:val="008066A8"/>
    <w:rsid w:val="00807034"/>
    <w:rsid w:val="00810018"/>
    <w:rsid w:val="00810414"/>
    <w:rsid w:val="00810C61"/>
    <w:rsid w:val="00810EDD"/>
    <w:rsid w:val="00811D78"/>
    <w:rsid w:val="00812A6B"/>
    <w:rsid w:val="008138ED"/>
    <w:rsid w:val="0081404C"/>
    <w:rsid w:val="008140EC"/>
    <w:rsid w:val="008146A0"/>
    <w:rsid w:val="0081525A"/>
    <w:rsid w:val="00815613"/>
    <w:rsid w:val="00815D25"/>
    <w:rsid w:val="0081694D"/>
    <w:rsid w:val="00816F1B"/>
    <w:rsid w:val="008175ED"/>
    <w:rsid w:val="00820A22"/>
    <w:rsid w:val="00821D3D"/>
    <w:rsid w:val="008246F0"/>
    <w:rsid w:val="00825192"/>
    <w:rsid w:val="00825E9D"/>
    <w:rsid w:val="00826811"/>
    <w:rsid w:val="008279A5"/>
    <w:rsid w:val="00833664"/>
    <w:rsid w:val="00834F40"/>
    <w:rsid w:val="0083660A"/>
    <w:rsid w:val="00836BC9"/>
    <w:rsid w:val="00841A2C"/>
    <w:rsid w:val="00843456"/>
    <w:rsid w:val="00843A1B"/>
    <w:rsid w:val="00843B12"/>
    <w:rsid w:val="00850ED6"/>
    <w:rsid w:val="00852010"/>
    <w:rsid w:val="00852195"/>
    <w:rsid w:val="008542C8"/>
    <w:rsid w:val="008568C1"/>
    <w:rsid w:val="00862A35"/>
    <w:rsid w:val="00863F79"/>
    <w:rsid w:val="00867309"/>
    <w:rsid w:val="00872E19"/>
    <w:rsid w:val="00874374"/>
    <w:rsid w:val="0087641F"/>
    <w:rsid w:val="008776F4"/>
    <w:rsid w:val="00877B9C"/>
    <w:rsid w:val="00877BA6"/>
    <w:rsid w:val="008804C8"/>
    <w:rsid w:val="00881F82"/>
    <w:rsid w:val="00882EC0"/>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2924"/>
    <w:rsid w:val="008D3361"/>
    <w:rsid w:val="008D4792"/>
    <w:rsid w:val="008D54FD"/>
    <w:rsid w:val="008D55C6"/>
    <w:rsid w:val="008D5B71"/>
    <w:rsid w:val="008D5F57"/>
    <w:rsid w:val="008D6500"/>
    <w:rsid w:val="008E04BF"/>
    <w:rsid w:val="008E0529"/>
    <w:rsid w:val="008E1CEE"/>
    <w:rsid w:val="008E3D1F"/>
    <w:rsid w:val="008E4379"/>
    <w:rsid w:val="008E4C8B"/>
    <w:rsid w:val="008E51C4"/>
    <w:rsid w:val="008E5E97"/>
    <w:rsid w:val="008E5EF7"/>
    <w:rsid w:val="008E7080"/>
    <w:rsid w:val="008F0194"/>
    <w:rsid w:val="008F0A11"/>
    <w:rsid w:val="008F0B5A"/>
    <w:rsid w:val="008F273F"/>
    <w:rsid w:val="008F31DE"/>
    <w:rsid w:val="008F3AEF"/>
    <w:rsid w:val="008F4009"/>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27A7"/>
    <w:rsid w:val="00912FC3"/>
    <w:rsid w:val="00914E82"/>
    <w:rsid w:val="0091554D"/>
    <w:rsid w:val="00915F4F"/>
    <w:rsid w:val="00916566"/>
    <w:rsid w:val="00917819"/>
    <w:rsid w:val="00917B69"/>
    <w:rsid w:val="0092204B"/>
    <w:rsid w:val="00922245"/>
    <w:rsid w:val="00922CCD"/>
    <w:rsid w:val="009238AE"/>
    <w:rsid w:val="00924E42"/>
    <w:rsid w:val="00926820"/>
    <w:rsid w:val="009275E6"/>
    <w:rsid w:val="00927744"/>
    <w:rsid w:val="00932263"/>
    <w:rsid w:val="00932350"/>
    <w:rsid w:val="00932614"/>
    <w:rsid w:val="00932645"/>
    <w:rsid w:val="00932E1B"/>
    <w:rsid w:val="009332EB"/>
    <w:rsid w:val="009335D9"/>
    <w:rsid w:val="009344E1"/>
    <w:rsid w:val="00935728"/>
    <w:rsid w:val="00937705"/>
    <w:rsid w:val="009421D7"/>
    <w:rsid w:val="00942233"/>
    <w:rsid w:val="0094382B"/>
    <w:rsid w:val="00943EBD"/>
    <w:rsid w:val="00944622"/>
    <w:rsid w:val="00946AC2"/>
    <w:rsid w:val="00946B0B"/>
    <w:rsid w:val="00946D00"/>
    <w:rsid w:val="0095057C"/>
    <w:rsid w:val="00951236"/>
    <w:rsid w:val="00951C7D"/>
    <w:rsid w:val="009532B7"/>
    <w:rsid w:val="0095552D"/>
    <w:rsid w:val="009561EE"/>
    <w:rsid w:val="00956939"/>
    <w:rsid w:val="00956944"/>
    <w:rsid w:val="00956D96"/>
    <w:rsid w:val="009574C3"/>
    <w:rsid w:val="00957DDB"/>
    <w:rsid w:val="00957E85"/>
    <w:rsid w:val="0096064E"/>
    <w:rsid w:val="00961491"/>
    <w:rsid w:val="009629D2"/>
    <w:rsid w:val="00962DF6"/>
    <w:rsid w:val="009633BC"/>
    <w:rsid w:val="00963948"/>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2D0B"/>
    <w:rsid w:val="00993F2C"/>
    <w:rsid w:val="00995777"/>
    <w:rsid w:val="009A0837"/>
    <w:rsid w:val="009A0EB4"/>
    <w:rsid w:val="009A259D"/>
    <w:rsid w:val="009A28F0"/>
    <w:rsid w:val="009A3620"/>
    <w:rsid w:val="009A40D1"/>
    <w:rsid w:val="009A4BEE"/>
    <w:rsid w:val="009A699C"/>
    <w:rsid w:val="009A6C12"/>
    <w:rsid w:val="009B44DA"/>
    <w:rsid w:val="009B4D85"/>
    <w:rsid w:val="009B4DCF"/>
    <w:rsid w:val="009B6C88"/>
    <w:rsid w:val="009B7380"/>
    <w:rsid w:val="009B7A15"/>
    <w:rsid w:val="009C012E"/>
    <w:rsid w:val="009C01CD"/>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21B0"/>
    <w:rsid w:val="009D30D3"/>
    <w:rsid w:val="009D5143"/>
    <w:rsid w:val="009D7028"/>
    <w:rsid w:val="009D7992"/>
    <w:rsid w:val="009E005A"/>
    <w:rsid w:val="009E0A96"/>
    <w:rsid w:val="009E0CFE"/>
    <w:rsid w:val="009E11A9"/>
    <w:rsid w:val="009E126A"/>
    <w:rsid w:val="009E6394"/>
    <w:rsid w:val="009E76E5"/>
    <w:rsid w:val="009F0476"/>
    <w:rsid w:val="009F1CF6"/>
    <w:rsid w:val="009F3DE4"/>
    <w:rsid w:val="009F4509"/>
    <w:rsid w:val="009F466D"/>
    <w:rsid w:val="009F5E74"/>
    <w:rsid w:val="009F6798"/>
    <w:rsid w:val="009F6941"/>
    <w:rsid w:val="009F6A65"/>
    <w:rsid w:val="009F7121"/>
    <w:rsid w:val="00A02A20"/>
    <w:rsid w:val="00A03E18"/>
    <w:rsid w:val="00A06DF2"/>
    <w:rsid w:val="00A073A2"/>
    <w:rsid w:val="00A07445"/>
    <w:rsid w:val="00A07887"/>
    <w:rsid w:val="00A11D67"/>
    <w:rsid w:val="00A13E18"/>
    <w:rsid w:val="00A14CFD"/>
    <w:rsid w:val="00A153C7"/>
    <w:rsid w:val="00A15AEB"/>
    <w:rsid w:val="00A225B4"/>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0792"/>
    <w:rsid w:val="00A52658"/>
    <w:rsid w:val="00A52E02"/>
    <w:rsid w:val="00A54072"/>
    <w:rsid w:val="00A55A81"/>
    <w:rsid w:val="00A575C3"/>
    <w:rsid w:val="00A601E2"/>
    <w:rsid w:val="00A64E95"/>
    <w:rsid w:val="00A667CA"/>
    <w:rsid w:val="00A667E9"/>
    <w:rsid w:val="00A66B02"/>
    <w:rsid w:val="00A71A43"/>
    <w:rsid w:val="00A72101"/>
    <w:rsid w:val="00A75147"/>
    <w:rsid w:val="00A7767A"/>
    <w:rsid w:val="00A80970"/>
    <w:rsid w:val="00A81878"/>
    <w:rsid w:val="00A834A1"/>
    <w:rsid w:val="00A9081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1D1"/>
    <w:rsid w:val="00AC0259"/>
    <w:rsid w:val="00AC240F"/>
    <w:rsid w:val="00AC253F"/>
    <w:rsid w:val="00AC3A9C"/>
    <w:rsid w:val="00AC3F8B"/>
    <w:rsid w:val="00AC4603"/>
    <w:rsid w:val="00AC4F7B"/>
    <w:rsid w:val="00AC5A46"/>
    <w:rsid w:val="00AC72FE"/>
    <w:rsid w:val="00AD032B"/>
    <w:rsid w:val="00AD0D4F"/>
    <w:rsid w:val="00AD18FE"/>
    <w:rsid w:val="00AD3E91"/>
    <w:rsid w:val="00AD40C5"/>
    <w:rsid w:val="00AD4508"/>
    <w:rsid w:val="00AD611A"/>
    <w:rsid w:val="00AD7DFB"/>
    <w:rsid w:val="00AE0666"/>
    <w:rsid w:val="00AE249D"/>
    <w:rsid w:val="00AE272D"/>
    <w:rsid w:val="00AE359E"/>
    <w:rsid w:val="00AE3A32"/>
    <w:rsid w:val="00AE6ABB"/>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CD2"/>
    <w:rsid w:val="00B123FC"/>
    <w:rsid w:val="00B12A5B"/>
    <w:rsid w:val="00B13419"/>
    <w:rsid w:val="00B14418"/>
    <w:rsid w:val="00B14A3D"/>
    <w:rsid w:val="00B15183"/>
    <w:rsid w:val="00B1543F"/>
    <w:rsid w:val="00B15457"/>
    <w:rsid w:val="00B154FC"/>
    <w:rsid w:val="00B17519"/>
    <w:rsid w:val="00B17DDA"/>
    <w:rsid w:val="00B20EAD"/>
    <w:rsid w:val="00B21243"/>
    <w:rsid w:val="00B23038"/>
    <w:rsid w:val="00B2375B"/>
    <w:rsid w:val="00B23E46"/>
    <w:rsid w:val="00B253FA"/>
    <w:rsid w:val="00B26CB7"/>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25EB"/>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4C2D"/>
    <w:rsid w:val="00B85E1D"/>
    <w:rsid w:val="00B878D6"/>
    <w:rsid w:val="00B87E39"/>
    <w:rsid w:val="00B91E2C"/>
    <w:rsid w:val="00B91EC8"/>
    <w:rsid w:val="00B92346"/>
    <w:rsid w:val="00B92B76"/>
    <w:rsid w:val="00B94060"/>
    <w:rsid w:val="00B95818"/>
    <w:rsid w:val="00B95964"/>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4277"/>
    <w:rsid w:val="00BD4D4E"/>
    <w:rsid w:val="00BD5630"/>
    <w:rsid w:val="00BD70E4"/>
    <w:rsid w:val="00BE43E5"/>
    <w:rsid w:val="00BE4873"/>
    <w:rsid w:val="00BE4FAD"/>
    <w:rsid w:val="00BE6A4B"/>
    <w:rsid w:val="00BF0250"/>
    <w:rsid w:val="00BF047A"/>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045"/>
    <w:rsid w:val="00C13721"/>
    <w:rsid w:val="00C13A9E"/>
    <w:rsid w:val="00C13FD5"/>
    <w:rsid w:val="00C15C8E"/>
    <w:rsid w:val="00C1662E"/>
    <w:rsid w:val="00C210A6"/>
    <w:rsid w:val="00C2360A"/>
    <w:rsid w:val="00C23D49"/>
    <w:rsid w:val="00C2404C"/>
    <w:rsid w:val="00C24F50"/>
    <w:rsid w:val="00C255D0"/>
    <w:rsid w:val="00C2645E"/>
    <w:rsid w:val="00C270A8"/>
    <w:rsid w:val="00C3048F"/>
    <w:rsid w:val="00C315BD"/>
    <w:rsid w:val="00C31810"/>
    <w:rsid w:val="00C33E80"/>
    <w:rsid w:val="00C3536D"/>
    <w:rsid w:val="00C355BB"/>
    <w:rsid w:val="00C3784C"/>
    <w:rsid w:val="00C41E05"/>
    <w:rsid w:val="00C421C2"/>
    <w:rsid w:val="00C4332B"/>
    <w:rsid w:val="00C451E2"/>
    <w:rsid w:val="00C45C3C"/>
    <w:rsid w:val="00C47148"/>
    <w:rsid w:val="00C5019B"/>
    <w:rsid w:val="00C51325"/>
    <w:rsid w:val="00C52252"/>
    <w:rsid w:val="00C522F1"/>
    <w:rsid w:val="00C52649"/>
    <w:rsid w:val="00C53921"/>
    <w:rsid w:val="00C57DD0"/>
    <w:rsid w:val="00C6009B"/>
    <w:rsid w:val="00C6285F"/>
    <w:rsid w:val="00C62A59"/>
    <w:rsid w:val="00C62B60"/>
    <w:rsid w:val="00C63749"/>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C85"/>
    <w:rsid w:val="00CA6E7C"/>
    <w:rsid w:val="00CA7637"/>
    <w:rsid w:val="00CB091B"/>
    <w:rsid w:val="00CB175C"/>
    <w:rsid w:val="00CB2519"/>
    <w:rsid w:val="00CB2C3C"/>
    <w:rsid w:val="00CB2ECA"/>
    <w:rsid w:val="00CB3CA0"/>
    <w:rsid w:val="00CB45F8"/>
    <w:rsid w:val="00CB516B"/>
    <w:rsid w:val="00CB5F84"/>
    <w:rsid w:val="00CB600E"/>
    <w:rsid w:val="00CC2CD9"/>
    <w:rsid w:val="00CC614A"/>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E76A4"/>
    <w:rsid w:val="00CF1227"/>
    <w:rsid w:val="00CF187D"/>
    <w:rsid w:val="00CF289B"/>
    <w:rsid w:val="00CF54A4"/>
    <w:rsid w:val="00CF6859"/>
    <w:rsid w:val="00CF6DDE"/>
    <w:rsid w:val="00CF76CB"/>
    <w:rsid w:val="00D00E44"/>
    <w:rsid w:val="00D02696"/>
    <w:rsid w:val="00D0452B"/>
    <w:rsid w:val="00D04CF3"/>
    <w:rsid w:val="00D04E4D"/>
    <w:rsid w:val="00D05217"/>
    <w:rsid w:val="00D05727"/>
    <w:rsid w:val="00D05B4B"/>
    <w:rsid w:val="00D06185"/>
    <w:rsid w:val="00D07F80"/>
    <w:rsid w:val="00D11EBE"/>
    <w:rsid w:val="00D120A0"/>
    <w:rsid w:val="00D14B3A"/>
    <w:rsid w:val="00D15D7E"/>
    <w:rsid w:val="00D167A2"/>
    <w:rsid w:val="00D20738"/>
    <w:rsid w:val="00D2313E"/>
    <w:rsid w:val="00D2540B"/>
    <w:rsid w:val="00D25C48"/>
    <w:rsid w:val="00D27194"/>
    <w:rsid w:val="00D2734A"/>
    <w:rsid w:val="00D30213"/>
    <w:rsid w:val="00D30F56"/>
    <w:rsid w:val="00D314D5"/>
    <w:rsid w:val="00D31918"/>
    <w:rsid w:val="00D33A18"/>
    <w:rsid w:val="00D36178"/>
    <w:rsid w:val="00D36978"/>
    <w:rsid w:val="00D400C5"/>
    <w:rsid w:val="00D412D6"/>
    <w:rsid w:val="00D4291F"/>
    <w:rsid w:val="00D433E1"/>
    <w:rsid w:val="00D44461"/>
    <w:rsid w:val="00D44A3C"/>
    <w:rsid w:val="00D44D45"/>
    <w:rsid w:val="00D501F1"/>
    <w:rsid w:val="00D5081C"/>
    <w:rsid w:val="00D50912"/>
    <w:rsid w:val="00D520D6"/>
    <w:rsid w:val="00D53A39"/>
    <w:rsid w:val="00D5437C"/>
    <w:rsid w:val="00D54576"/>
    <w:rsid w:val="00D548F6"/>
    <w:rsid w:val="00D55D4A"/>
    <w:rsid w:val="00D60452"/>
    <w:rsid w:val="00D61AE4"/>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6F0"/>
    <w:rsid w:val="00D97749"/>
    <w:rsid w:val="00DA0CBF"/>
    <w:rsid w:val="00DA1C3D"/>
    <w:rsid w:val="00DA24E7"/>
    <w:rsid w:val="00DA3DCD"/>
    <w:rsid w:val="00DA5F1B"/>
    <w:rsid w:val="00DA6057"/>
    <w:rsid w:val="00DA6CAD"/>
    <w:rsid w:val="00DA73BF"/>
    <w:rsid w:val="00DA752E"/>
    <w:rsid w:val="00DA757F"/>
    <w:rsid w:val="00DA7FC1"/>
    <w:rsid w:val="00DB00B4"/>
    <w:rsid w:val="00DB174F"/>
    <w:rsid w:val="00DB1F2A"/>
    <w:rsid w:val="00DB2F18"/>
    <w:rsid w:val="00DB408E"/>
    <w:rsid w:val="00DB52F9"/>
    <w:rsid w:val="00DC126E"/>
    <w:rsid w:val="00DC1A56"/>
    <w:rsid w:val="00DC1ADB"/>
    <w:rsid w:val="00DC1BD0"/>
    <w:rsid w:val="00DC21A2"/>
    <w:rsid w:val="00DC24F9"/>
    <w:rsid w:val="00DC29D4"/>
    <w:rsid w:val="00DC6E2F"/>
    <w:rsid w:val="00DC7208"/>
    <w:rsid w:val="00DC7E17"/>
    <w:rsid w:val="00DD6AB7"/>
    <w:rsid w:val="00DD76CC"/>
    <w:rsid w:val="00DD7DAF"/>
    <w:rsid w:val="00DE0304"/>
    <w:rsid w:val="00DE03B6"/>
    <w:rsid w:val="00DE0EDC"/>
    <w:rsid w:val="00DE1C3F"/>
    <w:rsid w:val="00DE2610"/>
    <w:rsid w:val="00DE2CEF"/>
    <w:rsid w:val="00DE313C"/>
    <w:rsid w:val="00DF0A70"/>
    <w:rsid w:val="00DF0B09"/>
    <w:rsid w:val="00DF0D79"/>
    <w:rsid w:val="00DF13CE"/>
    <w:rsid w:val="00DF13E0"/>
    <w:rsid w:val="00DF170B"/>
    <w:rsid w:val="00DF1D1E"/>
    <w:rsid w:val="00DF3561"/>
    <w:rsid w:val="00DF4ABE"/>
    <w:rsid w:val="00DF6A5D"/>
    <w:rsid w:val="00DF73C9"/>
    <w:rsid w:val="00DF761A"/>
    <w:rsid w:val="00DF79E8"/>
    <w:rsid w:val="00E01A99"/>
    <w:rsid w:val="00E02CBA"/>
    <w:rsid w:val="00E03E47"/>
    <w:rsid w:val="00E04D60"/>
    <w:rsid w:val="00E05099"/>
    <w:rsid w:val="00E05F9B"/>
    <w:rsid w:val="00E0607D"/>
    <w:rsid w:val="00E105E4"/>
    <w:rsid w:val="00E1237D"/>
    <w:rsid w:val="00E12886"/>
    <w:rsid w:val="00E12B61"/>
    <w:rsid w:val="00E16BD6"/>
    <w:rsid w:val="00E17045"/>
    <w:rsid w:val="00E2081E"/>
    <w:rsid w:val="00E20A8F"/>
    <w:rsid w:val="00E20A91"/>
    <w:rsid w:val="00E229C3"/>
    <w:rsid w:val="00E22A32"/>
    <w:rsid w:val="00E24033"/>
    <w:rsid w:val="00E242EC"/>
    <w:rsid w:val="00E25D92"/>
    <w:rsid w:val="00E25E44"/>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134D"/>
    <w:rsid w:val="00E63CB6"/>
    <w:rsid w:val="00E642C1"/>
    <w:rsid w:val="00E64387"/>
    <w:rsid w:val="00E67226"/>
    <w:rsid w:val="00E70EC6"/>
    <w:rsid w:val="00E730AB"/>
    <w:rsid w:val="00E764D2"/>
    <w:rsid w:val="00E80148"/>
    <w:rsid w:val="00E8190F"/>
    <w:rsid w:val="00E83D9D"/>
    <w:rsid w:val="00E84130"/>
    <w:rsid w:val="00E86D3D"/>
    <w:rsid w:val="00E8780A"/>
    <w:rsid w:val="00E87A79"/>
    <w:rsid w:val="00E903DD"/>
    <w:rsid w:val="00E90C9E"/>
    <w:rsid w:val="00E91C90"/>
    <w:rsid w:val="00E92C9E"/>
    <w:rsid w:val="00E95604"/>
    <w:rsid w:val="00E96899"/>
    <w:rsid w:val="00E97306"/>
    <w:rsid w:val="00EA3175"/>
    <w:rsid w:val="00EA3F08"/>
    <w:rsid w:val="00EA59CB"/>
    <w:rsid w:val="00EA5CFD"/>
    <w:rsid w:val="00EA5F97"/>
    <w:rsid w:val="00EA64DD"/>
    <w:rsid w:val="00EA681A"/>
    <w:rsid w:val="00EA6AC7"/>
    <w:rsid w:val="00EA7C74"/>
    <w:rsid w:val="00EB242D"/>
    <w:rsid w:val="00EB3791"/>
    <w:rsid w:val="00EB495E"/>
    <w:rsid w:val="00EB71A1"/>
    <w:rsid w:val="00EC3D1A"/>
    <w:rsid w:val="00EC645C"/>
    <w:rsid w:val="00EC7302"/>
    <w:rsid w:val="00EC7E0E"/>
    <w:rsid w:val="00ED3209"/>
    <w:rsid w:val="00ED3D33"/>
    <w:rsid w:val="00ED5576"/>
    <w:rsid w:val="00ED6E90"/>
    <w:rsid w:val="00ED72D7"/>
    <w:rsid w:val="00ED7B67"/>
    <w:rsid w:val="00EE00C8"/>
    <w:rsid w:val="00EE1A37"/>
    <w:rsid w:val="00EE20F2"/>
    <w:rsid w:val="00EE302B"/>
    <w:rsid w:val="00EE37BC"/>
    <w:rsid w:val="00EE406F"/>
    <w:rsid w:val="00EE40F3"/>
    <w:rsid w:val="00EE68D0"/>
    <w:rsid w:val="00EE7A0A"/>
    <w:rsid w:val="00EF26B3"/>
    <w:rsid w:val="00EF3013"/>
    <w:rsid w:val="00EF3793"/>
    <w:rsid w:val="00EF4107"/>
    <w:rsid w:val="00EF50AE"/>
    <w:rsid w:val="00EF7588"/>
    <w:rsid w:val="00EF7DCB"/>
    <w:rsid w:val="00F012BE"/>
    <w:rsid w:val="00F02663"/>
    <w:rsid w:val="00F0368A"/>
    <w:rsid w:val="00F03CB6"/>
    <w:rsid w:val="00F041F7"/>
    <w:rsid w:val="00F11140"/>
    <w:rsid w:val="00F1132B"/>
    <w:rsid w:val="00F12712"/>
    <w:rsid w:val="00F12730"/>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2F40"/>
    <w:rsid w:val="00F53C33"/>
    <w:rsid w:val="00F55030"/>
    <w:rsid w:val="00F557E6"/>
    <w:rsid w:val="00F55951"/>
    <w:rsid w:val="00F56596"/>
    <w:rsid w:val="00F56F49"/>
    <w:rsid w:val="00F57C20"/>
    <w:rsid w:val="00F61BB8"/>
    <w:rsid w:val="00F621C8"/>
    <w:rsid w:val="00F629C4"/>
    <w:rsid w:val="00F62A00"/>
    <w:rsid w:val="00F63B0D"/>
    <w:rsid w:val="00F6513B"/>
    <w:rsid w:val="00F657BF"/>
    <w:rsid w:val="00F65B7D"/>
    <w:rsid w:val="00F6687D"/>
    <w:rsid w:val="00F703D1"/>
    <w:rsid w:val="00F71CCE"/>
    <w:rsid w:val="00F7308C"/>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4EE9"/>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5CC"/>
    <w:rsid w:val="00FF3C89"/>
    <w:rsid w:val="00FF3CA3"/>
    <w:rsid w:val="00FF4638"/>
    <w:rsid w:val="00FF55D7"/>
    <w:rsid w:val="00FF5D8D"/>
    <w:rsid w:val="00FF75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15:docId w15:val="{8CD7DE9E-A398-4BAA-8849-7883AC773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34"/>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A0ED6-1C76-4F48-B0D2-83493D05D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30142</Words>
  <Characters>171813</Characters>
  <Application>Microsoft Office Word</Application>
  <DocSecurity>0</DocSecurity>
  <Lines>1431</Lines>
  <Paragraphs>403</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201552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 Nikoleta</dc:creator>
  <cp:lastModifiedBy>Hudec, Branislav</cp:lastModifiedBy>
  <cp:revision>12</cp:revision>
  <dcterms:created xsi:type="dcterms:W3CDTF">2021-04-14T16:42:00Z</dcterms:created>
  <dcterms:modified xsi:type="dcterms:W3CDTF">2021-04-28T16:03:00Z</dcterms:modified>
</cp:coreProperties>
</file>